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华文中宋" w:hAnsi="华文中宋" w:eastAsia="华文中宋"/>
          <w:sz w:val="36"/>
          <w:szCs w:val="36"/>
        </w:rPr>
      </w:pPr>
    </w:p>
    <w:p>
      <w:pPr>
        <w:pStyle w:val="5"/>
        <w:snapToGrid w:val="0"/>
        <w:jc w:val="center"/>
        <w:outlineLvl w:val="0"/>
        <w:pPrChange w:id="0" w:author="Administrator" w:date="2025-02-14T17:39:25Z">
          <w:pPr>
            <w:snapToGrid w:val="0"/>
            <w:jc w:val="center"/>
            <w:outlineLvl w:val="0"/>
          </w:pPr>
        </w:pPrChange>
      </w:pPr>
      <w:ins w:id="1" w:author="Administrator" w:date="2025-02-14T17:41:27Z">
        <w:r>
          <w:rPr>
            <w:rFonts w:hint="eastAsia" w:ascii="Times New Roman" w:hAnsi="Times New Roman" w:eastAsia="宋体" w:cs="Times New Roman"/>
            <w:lang w:val="en-US" w:eastAsia="zh-CN"/>
          </w:rPr>
          <w:t>2</w:t>
        </w:r>
      </w:ins>
      <w:ins w:id="2" w:author="Administrator" w:date="2025-02-14T17:41:23Z">
        <w:r>
          <w:rPr>
            <w:rFonts w:hint="eastAsia" w:ascii="Times New Roman" w:hAnsi="Times New Roman" w:eastAsia="宋体" w:cs="Times New Roman"/>
            <w:lang w:val="en-US" w:eastAsia="zh-CN"/>
          </w:rPr>
          <w:t>0</w:t>
        </w:r>
      </w:ins>
      <w:ins w:id="3" w:author="Administrator" w:date="2025-02-14T17:41:30Z">
        <w:r>
          <w:rPr>
            <w:rFonts w:hint="eastAsia" w:ascii="Times New Roman" w:hAnsi="Times New Roman" w:eastAsia="宋体" w:cs="Times New Roman"/>
            <w:lang w:val="en-US" w:eastAsia="zh-CN"/>
          </w:rPr>
          <w:t>2</w:t>
        </w:r>
      </w:ins>
      <w:ins w:id="4" w:author="Administrator" w:date="2025-02-14T17:41:20Z">
        <w:r>
          <w:rPr>
            <w:rFonts w:hint="eastAsia" w:ascii="Times New Roman" w:hAnsi="Times New Roman" w:eastAsia="宋体" w:cs="Times New Roman"/>
            <w:lang w:val="en-US" w:eastAsia="zh-CN"/>
          </w:rPr>
          <w:t>4</w:t>
        </w:r>
      </w:ins>
      <w:r>
        <w:rPr>
          <w:rFonts w:hint="eastAsia"/>
        </w:rPr>
        <w:t>年度部门决算分析报告撰写提纲</w:t>
      </w:r>
    </w:p>
    <w:p>
      <w:pPr>
        <w:snapToGrid w:val="0"/>
        <w:jc w:val="center"/>
        <w:outlineLvl w:val="0"/>
        <w:rPr>
          <w:rFonts w:ascii="华文中宋" w:hAnsi="华文中宋" w:eastAsia="华文中宋"/>
          <w:sz w:val="36"/>
          <w:szCs w:val="36"/>
        </w:rPr>
      </w:pPr>
      <w:r>
        <w:rPr>
          <w:rFonts w:hint="eastAsia" w:ascii="华文中宋" w:hAnsi="华文中宋" w:eastAsia="华文中宋"/>
          <w:sz w:val="36"/>
          <w:szCs w:val="36"/>
        </w:rPr>
        <w:t>（部门汇总版）</w:t>
      </w:r>
    </w:p>
    <w:p>
      <w:pPr>
        <w:snapToGrid w:val="0"/>
        <w:jc w:val="center"/>
        <w:rPr>
          <w:rFonts w:ascii="华文中宋" w:hAnsi="华文中宋" w:eastAsia="华文中宋"/>
          <w:sz w:val="36"/>
          <w:szCs w:val="36"/>
        </w:rPr>
      </w:pPr>
    </w:p>
    <w:p>
      <w:pPr>
        <w:snapToGrid w:val="0"/>
        <w:spacing w:line="520" w:lineRule="exact"/>
        <w:ind w:firstLine="640" w:firstLineChars="200"/>
        <w:rPr>
          <w:rFonts w:ascii="黑体" w:hAnsi="黑体" w:eastAsia="黑体"/>
          <w:sz w:val="32"/>
          <w:szCs w:val="32"/>
        </w:rPr>
      </w:pPr>
      <w:bookmarkStart w:id="0" w:name="YS060101"/>
      <w:r>
        <w:rPr>
          <w:rFonts w:hint="eastAsia" w:ascii="黑体" w:hAnsi="黑体" w:eastAsia="黑体"/>
          <w:sz w:val="32"/>
          <w:szCs w:val="32"/>
        </w:rPr>
        <w:t>一、部门情况</w:t>
      </w:r>
    </w:p>
    <w:bookmarkEnd w:id="0"/>
    <w:p>
      <w:pPr>
        <w:snapToGrid w:val="0"/>
        <w:spacing w:line="52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（一）基本情况。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1．主要职能。</w:t>
      </w:r>
    </w:p>
    <w:p>
      <w:pPr>
        <w:snapToGrid w:val="0"/>
        <w:spacing w:line="520" w:lineRule="exact"/>
        <w:ind w:firstLine="640" w:firstLineChars="200"/>
        <w:rPr>
          <w:ins w:id="6" w:author="CN=八宿县办公室/OU=昌都市八宿县财政局/OU=昌都市财政局/OU=西藏自治区财政厅/O=TIBET" w:date="2024-01-28T16:38:00Z"/>
          <w:rFonts w:hint="eastAsia" w:ascii="仿宋_GB2312" w:hAnsi="仿宋" w:eastAsia="仿宋_GB2312"/>
          <w:sz w:val="32"/>
          <w:szCs w:val="32"/>
        </w:rPr>
        <w:pPrChange w:id="5" w:author="CN=八宿县办公室/OU=昌都市八宿县财政局/OU=昌都市财政局/OU=西藏自治区财政厅/O=TIBET" w:date="2024-01-28T16:39:00Z">
          <w:pPr>
            <w:snapToGrid w:val="0"/>
            <w:spacing w:line="520" w:lineRule="exact"/>
            <w:ind w:firstLine="640" w:firstLineChars="200"/>
          </w:pPr>
        </w:pPrChange>
      </w:pPr>
      <w:ins w:id="7" w:author="CN=八宿县办公室/OU=昌都市八宿县财政局/OU=昌都市财政局/OU=西藏自治区财政厅/O=TIBET" w:date="2024-01-28T16:38:00Z">
        <w:r>
          <w:rPr>
            <w:rFonts w:hint="eastAsia" w:ascii="仿宋_GB2312" w:hAnsi="仿宋" w:eastAsia="仿宋_GB2312"/>
            <w:sz w:val="32"/>
            <w:szCs w:val="32"/>
            <w:lang w:eastAsia="zh-CN"/>
          </w:rPr>
          <w:t>县委政法委是县委领导政法工作的职能部门，其主要职责是：根据党的路线、方针、政策，县委的部署，统一政法各部门的思想行动；对全县的政法工作做出全局性部署，并督促贯彻落实；协调指导全县维护稳定工作，组织、领导、协调全县的社会治安治理工作，推动各项措施的落实；检查政法部门执行法律法规和方针政策的情况，结合全县实际，贯彻落实党的有关政法工作的方针政策的具体措施；监督和支持政法各部门依法行使职权，指导和协调政法各部门在依法相互制约的同时密切配合，督促、推动大案要案的查处工作；组织推动政法战线的调查研究工作，总结新经验、解决新问题、推进司法改革；研究加强政法队伍建设和领导班子建设的措施，协助党委及其组织部门考察管理政法部门的干部，对政法部门干部的使用提出建议，指导全县政法队伍的教育培训工作；办理县委、县府和上级部门交办的其他事宜。</w:t>
        </w:r>
      </w:ins>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2．机构情况，包括当年变动情况及原因。</w:t>
      </w:r>
    </w:p>
    <w:p>
      <w:pPr>
        <w:snapToGrid w:val="0"/>
        <w:spacing w:line="520" w:lineRule="exact"/>
        <w:ind w:firstLine="640" w:firstLineChars="200"/>
        <w:rPr>
          <w:ins w:id="9" w:author="CN=八宿县办公室/OU=昌都市八宿县财政局/OU=昌都市财政局/OU=西藏自治区财政厅/O=TIBET" w:date="2024-01-28T16:38:00Z"/>
          <w:rFonts w:hint="eastAsia" w:ascii="仿宋_GB2312" w:hAnsi="仿宋" w:eastAsia="仿宋_GB2312"/>
          <w:sz w:val="32"/>
          <w:szCs w:val="32"/>
        </w:rPr>
        <w:pPrChange w:id="8" w:author="CN=八宿县办公室/OU=昌都市八宿县财政局/OU=昌都市财政局/OU=西藏自治区财政厅/O=TIBET" w:date="2024-01-28T16:39:00Z">
          <w:pPr>
            <w:snapToGrid w:val="0"/>
            <w:spacing w:line="520" w:lineRule="exact"/>
            <w:ind w:firstLine="640" w:firstLineChars="200"/>
          </w:pPr>
        </w:pPrChange>
      </w:pPr>
      <w:ins w:id="10" w:author="CN=八宿县办公室/OU=昌都市八宿县财政局/OU=昌都市财政局/OU=西藏自治区财政厅/O=TIBET" w:date="2024-01-28T16:38:00Z">
        <w:r>
          <w:rPr>
            <w:rFonts w:hint="eastAsia" w:ascii="仿宋_GB2312" w:hAnsi="仿宋" w:eastAsia="仿宋_GB2312"/>
            <w:sz w:val="32"/>
            <w:szCs w:val="32"/>
            <w:lang w:eastAsia="zh-CN"/>
          </w:rPr>
          <w:t>八宿县委政法委，行政编制</w:t>
        </w:r>
      </w:ins>
      <w:ins w:id="11" w:author="CN=八宿县办公室/OU=昌都市八宿县财政局/OU=昌都市财政局/OU=西藏自治区财政厅/O=TIBET" w:date="2024-01-28T16:38:00Z">
        <w:r>
          <w:rPr>
            <w:rFonts w:hint="eastAsia" w:ascii="仿宋_GB2312" w:hAnsi="仿宋" w:eastAsia="仿宋_GB2312"/>
            <w:sz w:val="32"/>
            <w:szCs w:val="32"/>
            <w:lang w:val="en-US" w:eastAsia="zh-CN"/>
          </w:rPr>
          <w:t>4个，下属事业单位八宿县委政法委综治网格化管理中心，编制3个。</w:t>
        </w:r>
      </w:ins>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3．人员情况，包括当年变动情况及原因。</w:t>
      </w:r>
    </w:p>
    <w:p>
      <w:pPr>
        <w:numPr>
          <w:ilvl w:val="0"/>
          <w:numId w:val="0"/>
        </w:numPr>
        <w:snapToGrid/>
        <w:spacing w:line="576" w:lineRule="exact"/>
        <w:ind w:firstLine="640" w:firstLineChars="0"/>
        <w:rPr>
          <w:ins w:id="12" w:author="CN=八宿县办公室/OU=昌都市八宿县财政局/OU=昌都市财政局/OU=西藏自治区财政厅/O=TIBET" w:date="2024-01-28T16:39:00Z"/>
          <w:del w:id="13" w:author="Administrator" w:date="2025-02-14T17:47:46Z"/>
          <w:rFonts w:hint="eastAsia" w:ascii="楷体_GB2312" w:hAnsi="仿宋" w:eastAsia="楷体_GB2312"/>
          <w:b/>
          <w:sz w:val="32"/>
          <w:szCs w:val="32"/>
        </w:rPr>
      </w:pPr>
      <w:ins w:id="14"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2022年以来行政编制4个，综治网格化管理中心3个事业编，实有干部干部</w:t>
        </w:r>
      </w:ins>
      <w:r>
        <w:rPr>
          <w:rFonts w:hint="eastAsia" w:ascii="仿宋_GB2312" w:hAnsi="仿宋_GB2312" w:eastAsia="仿宋_GB2312" w:cs="仿宋_GB2312"/>
          <w:color w:val="FF0000"/>
          <w:sz w:val="32"/>
          <w:szCs w:val="32"/>
          <w:u w:val="single"/>
          <w:lang w:val="en-US" w:eastAsia="zh-CN"/>
          <w:rPrChange w:id="15" w:author="Administrator" w:date="2025-02-14T17:46:09Z">
            <w:rPr>
              <w:rFonts w:hint="eastAsia" w:ascii="仿宋_GB2312" w:hAnsi="仿宋_GB2312" w:eastAsia="仿宋_GB2312" w:cs="仿宋_GB2312"/>
              <w:color w:val="auto"/>
              <w:sz w:val="32"/>
              <w:szCs w:val="32"/>
              <w:lang w:val="en-US" w:eastAsia="zh-CN"/>
            </w:rPr>
          </w:rPrChange>
        </w:rPr>
        <w:t>9</w:t>
      </w:r>
      <w:ins w:id="16"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人（其中不包括政法委书记），其中县级干部0名，科级干部</w:t>
        </w:r>
      </w:ins>
      <w:r>
        <w:rPr>
          <w:rFonts w:hint="eastAsia" w:ascii="仿宋_GB2312" w:hAnsi="仿宋_GB2312" w:eastAsia="仿宋_GB2312" w:cs="仿宋_GB2312"/>
          <w:color w:val="FF0000"/>
          <w:sz w:val="32"/>
          <w:szCs w:val="32"/>
          <w:u w:val="single"/>
          <w:lang w:val="en-US" w:eastAsia="zh-CN"/>
          <w:rPrChange w:id="17" w:author="Administrator" w:date="2025-02-14T17:46:31Z">
            <w:rPr>
              <w:rFonts w:hint="eastAsia" w:ascii="仿宋_GB2312" w:hAnsi="仿宋_GB2312" w:eastAsia="仿宋_GB2312" w:cs="仿宋_GB2312"/>
              <w:color w:val="auto"/>
              <w:sz w:val="32"/>
              <w:szCs w:val="32"/>
              <w:lang w:val="en-US" w:eastAsia="zh-CN"/>
            </w:rPr>
          </w:rPrChange>
        </w:rPr>
        <w:t>3</w:t>
      </w:r>
      <w:ins w:id="18"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名，一般干部1名，综治网格化管理中心事业人员</w:t>
        </w:r>
      </w:ins>
      <w:r>
        <w:rPr>
          <w:rFonts w:hint="eastAsia" w:ascii="仿宋_GB2312" w:hAnsi="仿宋_GB2312" w:eastAsia="仿宋_GB2312" w:cs="仿宋_GB2312"/>
          <w:color w:val="FF0000"/>
          <w:sz w:val="32"/>
          <w:szCs w:val="32"/>
          <w:u w:val="single"/>
          <w:lang w:val="en-US" w:eastAsia="zh-CN"/>
          <w:rPrChange w:id="19" w:author="Administrator" w:date="2025-02-14T17:46:49Z">
            <w:rPr>
              <w:rFonts w:hint="eastAsia" w:ascii="仿宋_GB2312" w:hAnsi="仿宋_GB2312" w:eastAsia="仿宋_GB2312" w:cs="仿宋_GB2312"/>
              <w:color w:val="auto"/>
              <w:sz w:val="32"/>
              <w:szCs w:val="32"/>
              <w:lang w:val="en-US" w:eastAsia="zh-CN"/>
            </w:rPr>
          </w:rPrChange>
        </w:rPr>
        <w:t>6</w:t>
      </w:r>
      <w:ins w:id="20"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名（其中</w:t>
        </w:r>
      </w:ins>
      <w:r>
        <w:rPr>
          <w:rFonts w:hint="eastAsia" w:ascii="仿宋_GB2312" w:hAnsi="仿宋_GB2312" w:eastAsia="仿宋_GB2312" w:cs="仿宋_GB2312"/>
          <w:color w:val="FF0000"/>
          <w:sz w:val="32"/>
          <w:szCs w:val="32"/>
          <w:u w:val="single"/>
          <w:lang w:val="en-US" w:eastAsia="zh-CN"/>
          <w:rPrChange w:id="21" w:author="Administrator" w:date="2025-02-14T17:47:39Z">
            <w:rPr>
              <w:rFonts w:hint="eastAsia" w:ascii="仿宋_GB2312" w:hAnsi="仿宋_GB2312" w:eastAsia="仿宋_GB2312" w:cs="仿宋_GB2312"/>
              <w:color w:val="auto"/>
              <w:sz w:val="32"/>
              <w:szCs w:val="32"/>
              <w:lang w:val="en-US" w:eastAsia="zh-CN"/>
            </w:rPr>
          </w:rPrChange>
        </w:rPr>
        <w:t>2</w:t>
      </w:r>
      <w:ins w:id="22"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名于202</w:t>
        </w:r>
      </w:ins>
      <w:r>
        <w:rPr>
          <w:rFonts w:hint="eastAsia" w:ascii="仿宋_GB2312" w:hAnsi="仿宋_GB2312" w:eastAsia="仿宋_GB2312" w:cs="仿宋_GB2312"/>
          <w:color w:val="FF0000"/>
          <w:sz w:val="32"/>
          <w:szCs w:val="32"/>
          <w:u w:val="single"/>
          <w:lang w:val="en-US" w:eastAsia="zh-CN"/>
          <w:rPrChange w:id="23" w:author="Administrator" w:date="2025-02-14T17:47:08Z">
            <w:rPr>
              <w:rFonts w:hint="eastAsia" w:ascii="仿宋_GB2312" w:hAnsi="仿宋_GB2312" w:eastAsia="仿宋_GB2312" w:cs="仿宋_GB2312"/>
              <w:color w:val="auto"/>
              <w:sz w:val="32"/>
              <w:szCs w:val="32"/>
              <w:u w:val="single"/>
              <w:lang w:val="en-US" w:eastAsia="zh-CN"/>
            </w:rPr>
          </w:rPrChange>
        </w:rPr>
        <w:t>4</w:t>
      </w:r>
      <w:ins w:id="24" w:author="CN=八宿县办公室/OU=昌都市八宿县财政局/OU=昌都市财政局/OU=西藏自治区财政厅/O=TIBET" w:date="2024-01-28T16:39:00Z">
        <w:r>
          <w:rPr>
            <w:rFonts w:hint="eastAsia" w:ascii="仿宋_GB2312" w:hAnsi="仿宋_GB2312" w:eastAsia="仿宋_GB2312" w:cs="仿宋_GB2312"/>
            <w:color w:val="auto"/>
            <w:sz w:val="32"/>
            <w:szCs w:val="32"/>
            <w:lang w:val="en-US" w:eastAsia="zh-CN"/>
          </w:rPr>
          <w:t>年调入），工人（驾驶员）1名。</w:t>
        </w:r>
      </w:ins>
    </w:p>
    <w:p>
      <w:pPr>
        <w:numPr>
          <w:ilvl w:val="0"/>
          <w:numId w:val="0"/>
        </w:numPr>
        <w:snapToGrid/>
        <w:spacing w:line="576" w:lineRule="exact"/>
        <w:ind w:firstLine="640" w:firstLineChars="0"/>
        <w:rPr>
          <w:ins w:id="26" w:author="CN=八宿县办公室/OU=昌都市八宿县财政局/OU=昌都市财政局/OU=西藏自治区财政厅/O=TIBET" w:date="2024-01-28T16:39:00Z"/>
          <w:rFonts w:hint="eastAsia" w:ascii="楷体_GB2312" w:hAnsi="仿宋" w:eastAsia="楷体_GB2312"/>
          <w:b/>
          <w:sz w:val="32"/>
          <w:szCs w:val="32"/>
        </w:rPr>
        <w:pPrChange w:id="25" w:author="Administrator" w:date="2025-02-14T17:47:46Z">
          <w:pPr>
            <w:snapToGrid w:val="0"/>
            <w:spacing w:line="520" w:lineRule="exact"/>
            <w:ind w:firstLine="643" w:firstLineChars="200"/>
          </w:pPr>
        </w:pPrChange>
      </w:pPr>
    </w:p>
    <w:p>
      <w:pPr>
        <w:snapToGrid w:val="0"/>
        <w:spacing w:line="52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（二）当年取得的主要事业成效。</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概述部门工作开展情况及主要事业成效。</w:t>
      </w:r>
    </w:p>
    <w:p>
      <w:pPr>
        <w:keepNext w:val="0"/>
        <w:keepLines w:val="0"/>
        <w:pageBreakBefore w:val="0"/>
        <w:kinsoku/>
        <w:wordWrap/>
        <w:overflowPunct/>
        <w:topLinePunct w:val="0"/>
        <w:bidi w:val="0"/>
        <w:adjustRightInd/>
        <w:snapToGrid/>
        <w:spacing w:line="576" w:lineRule="exact"/>
        <w:ind w:left="0" w:leftChars="0" w:firstLine="640"/>
        <w:textAlignment w:val="auto"/>
        <w:rPr>
          <w:rFonts w:hint="eastAsia" w:ascii="黑体" w:hAnsi="黑体" w:eastAsia="黑体" w:cs="黑体"/>
          <w:b w:val="0"/>
          <w:bCs w:val="0"/>
          <w:i w:val="0"/>
          <w:iCs w:val="0"/>
          <w:caps w:val="0"/>
          <w:color w:val="FF0000"/>
          <w:spacing w:val="0"/>
          <w:sz w:val="32"/>
          <w:szCs w:val="32"/>
          <w:u w:val="single"/>
        </w:rPr>
      </w:pPr>
      <w:bookmarkStart w:id="1" w:name="YS060102"/>
      <w:r>
        <w:rPr>
          <w:rFonts w:hint="eastAsia" w:ascii="黑体" w:hAnsi="黑体" w:eastAsia="黑体" w:cs="黑体"/>
          <w:b w:val="0"/>
          <w:bCs w:val="0"/>
          <w:i w:val="0"/>
          <w:iCs w:val="0"/>
          <w:caps w:val="0"/>
          <w:color w:val="FF0000"/>
          <w:spacing w:val="0"/>
          <w:sz w:val="32"/>
          <w:szCs w:val="32"/>
          <w:u w:val="single"/>
        </w:rPr>
        <w:t>一、202</w:t>
      </w:r>
      <w:r>
        <w:rPr>
          <w:rFonts w:hint="eastAsia" w:ascii="黑体" w:hAnsi="黑体" w:eastAsia="黑体" w:cs="黑体"/>
          <w:b w:val="0"/>
          <w:bCs w:val="0"/>
          <w:i w:val="0"/>
          <w:iCs w:val="0"/>
          <w:caps w:val="0"/>
          <w:color w:val="FF0000"/>
          <w:spacing w:val="0"/>
          <w:sz w:val="32"/>
          <w:szCs w:val="32"/>
          <w:u w:val="single"/>
          <w:lang w:val="en-US" w:eastAsia="zh-CN"/>
        </w:rPr>
        <w:t>4</w:t>
      </w:r>
      <w:r>
        <w:rPr>
          <w:rFonts w:hint="eastAsia" w:ascii="黑体" w:hAnsi="黑体" w:eastAsia="黑体" w:cs="黑体"/>
          <w:b w:val="0"/>
          <w:bCs w:val="0"/>
          <w:i w:val="0"/>
          <w:iCs w:val="0"/>
          <w:caps w:val="0"/>
          <w:color w:val="FF0000"/>
          <w:spacing w:val="0"/>
          <w:sz w:val="32"/>
          <w:szCs w:val="32"/>
          <w:u w:val="single"/>
        </w:rPr>
        <w:t>年主要工作及成效</w:t>
      </w:r>
    </w:p>
    <w:p>
      <w:pPr>
        <w:pStyle w:val="10"/>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76" w:lineRule="exact"/>
        <w:ind w:left="0" w:leftChars="0" w:right="0" w:firstLine="482"/>
        <w:jc w:val="both"/>
        <w:textAlignment w:val="auto"/>
        <w:rPr>
          <w:rFonts w:hint="eastAsia" w:ascii="楷体_GB2312" w:hAnsi="楷体_GB2312" w:eastAsia="楷体_GB2312" w:cs="楷体_GB2312"/>
          <w:color w:val="FF0000"/>
          <w:sz w:val="32"/>
          <w:szCs w:val="32"/>
          <w:u w:val="single"/>
          <w:lang w:val="en-US" w:eastAsia="zh-CN"/>
        </w:rPr>
      </w:pPr>
      <w:r>
        <w:rPr>
          <w:rFonts w:hint="eastAsia" w:ascii="楷体_GB2312" w:hAnsi="楷体_GB2312" w:eastAsia="楷体_GB2312" w:cs="楷体_GB2312"/>
          <w:b w:val="0"/>
          <w:bCs w:val="0"/>
          <w:i w:val="0"/>
          <w:iCs w:val="0"/>
          <w:caps w:val="0"/>
          <w:color w:val="FF0000"/>
          <w:spacing w:val="0"/>
          <w:sz w:val="32"/>
          <w:szCs w:val="32"/>
          <w:u w:val="single"/>
          <w:lang w:eastAsia="zh-CN"/>
        </w:rPr>
        <w:t>强化队伍建设，履行使命彰显</w:t>
      </w:r>
      <w:r>
        <w:rPr>
          <w:rFonts w:hint="eastAsia" w:ascii="楷体_GB2312" w:hAnsi="楷体_GB2312" w:eastAsia="楷体_GB2312" w:cs="楷体_GB2312"/>
          <w:b w:val="0"/>
          <w:bCs w:val="0"/>
          <w:i w:val="0"/>
          <w:iCs w:val="0"/>
          <w:caps w:val="0"/>
          <w:color w:val="FF0000"/>
          <w:spacing w:val="0"/>
          <w:sz w:val="32"/>
          <w:szCs w:val="32"/>
          <w:u w:val="single"/>
        </w:rPr>
        <w:t>新作为</w:t>
      </w:r>
      <w:r>
        <w:rPr>
          <w:rFonts w:hint="eastAsia" w:ascii="楷体_GB2312" w:hAnsi="楷体_GB2312" w:eastAsia="楷体_GB2312" w:cs="楷体_GB2312"/>
          <w:b w:val="0"/>
          <w:bCs w:val="0"/>
          <w:i w:val="0"/>
          <w:iCs w:val="0"/>
          <w:caps w:val="0"/>
          <w:color w:val="FF0000"/>
          <w:spacing w:val="0"/>
          <w:sz w:val="32"/>
          <w:szCs w:val="32"/>
          <w:u w:val="single"/>
          <w:lang w:eastAsia="zh-CN"/>
        </w:rPr>
        <w:t>。</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FF0000"/>
          <w:spacing w:val="0"/>
          <w:sz w:val="32"/>
          <w:szCs w:val="32"/>
          <w:u w:val="single"/>
          <w:lang w:eastAsia="zh-CN"/>
        </w:rPr>
      </w:pPr>
      <w:r>
        <w:rPr>
          <w:rFonts w:hint="eastAsia" w:ascii="仿宋_GB2312" w:hAnsi="仿宋_GB2312" w:eastAsia="仿宋_GB2312" w:cs="仿宋_GB2312"/>
          <w:b/>
          <w:bCs/>
          <w:i w:val="0"/>
          <w:iCs w:val="0"/>
          <w:caps w:val="0"/>
          <w:color w:val="FF0000"/>
          <w:spacing w:val="0"/>
          <w:sz w:val="32"/>
          <w:szCs w:val="32"/>
          <w:u w:val="single"/>
          <w:lang w:eastAsia="zh-CN"/>
        </w:rPr>
        <w:t>一是</w:t>
      </w:r>
      <w:r>
        <w:rPr>
          <w:rFonts w:hint="eastAsia" w:ascii="仿宋_GB2312" w:hAnsi="仿宋_GB2312" w:eastAsia="仿宋_GB2312" w:cs="仿宋_GB2312"/>
          <w:b/>
          <w:bCs/>
          <w:color w:val="FF0000"/>
          <w:sz w:val="32"/>
          <w:szCs w:val="32"/>
          <w:u w:val="single"/>
          <w:lang w:eastAsia="zh-CN"/>
        </w:rPr>
        <w:t>坚持不懈用习近平新时代中国特色社会主义思想凝心铸魂。</w:t>
      </w:r>
      <w:r>
        <w:rPr>
          <w:rFonts w:hint="eastAsia" w:ascii="仿宋_GB2312" w:hAnsi="仿宋_GB2312" w:eastAsia="仿宋_GB2312" w:cs="仿宋_GB2312"/>
          <w:b w:val="0"/>
          <w:bCs w:val="0"/>
          <w:i w:val="0"/>
          <w:caps w:val="0"/>
          <w:color w:val="FF0000"/>
          <w:spacing w:val="0"/>
          <w:sz w:val="32"/>
          <w:szCs w:val="32"/>
          <w:u w:val="single"/>
          <w:shd w:val="clear" w:color="auto" w:fill="FFFFFF"/>
          <w:lang w:eastAsia="zh-CN"/>
        </w:rPr>
        <w:t>坚持以习近平新时代中国特设社会主义思想为指导，进一步坚定政治立场。深入学习宣传贯彻党的二十大精神“三个活动”，深刻认识“两个确立”的决定性意义，强化忠诚教育，持续深化全警理论武装，自觉用科学理论武装头脑、指导实践，做到真学真信真用，切实筑牢对党忠诚警魂。今年以来，开展各类学习</w:t>
      </w:r>
      <w:r>
        <w:rPr>
          <w:rFonts w:hint="eastAsia" w:ascii="仿宋_GB2312" w:hAnsi="仿宋_GB2312" w:eastAsia="仿宋_GB2312" w:cs="仿宋_GB2312"/>
          <w:b w:val="0"/>
          <w:bCs w:val="0"/>
          <w:i w:val="0"/>
          <w:caps w:val="0"/>
          <w:color w:val="FF0000"/>
          <w:spacing w:val="0"/>
          <w:sz w:val="32"/>
          <w:szCs w:val="32"/>
          <w:u w:val="single"/>
          <w:shd w:val="clear" w:color="auto" w:fill="FFFFFF"/>
          <w:lang w:val="en-US" w:eastAsia="zh-CN"/>
        </w:rPr>
        <w:t>230余</w:t>
      </w:r>
      <w:r>
        <w:rPr>
          <w:rFonts w:hint="eastAsia" w:ascii="仿宋_GB2312" w:hAnsi="仿宋_GB2312" w:eastAsia="仿宋_GB2312" w:cs="仿宋_GB2312"/>
          <w:b w:val="0"/>
          <w:bCs w:val="0"/>
          <w:i w:val="0"/>
          <w:caps w:val="0"/>
          <w:color w:val="FF0000"/>
          <w:spacing w:val="0"/>
          <w:sz w:val="32"/>
          <w:szCs w:val="32"/>
          <w:u w:val="single"/>
          <w:shd w:val="clear" w:color="auto" w:fill="FFFFFF"/>
          <w:lang w:eastAsia="zh-CN"/>
        </w:rPr>
        <w:t>次，学习</w:t>
      </w:r>
      <w:r>
        <w:rPr>
          <w:rFonts w:hint="eastAsia" w:ascii="仿宋_GB2312" w:hAnsi="仿宋_GB2312" w:eastAsia="仿宋_GB2312" w:cs="仿宋_GB2312"/>
          <w:b w:val="0"/>
          <w:bCs w:val="0"/>
          <w:i w:val="0"/>
          <w:caps w:val="0"/>
          <w:color w:val="FF0000"/>
          <w:spacing w:val="0"/>
          <w:sz w:val="32"/>
          <w:szCs w:val="32"/>
          <w:u w:val="single"/>
          <w:shd w:val="clear" w:color="auto" w:fill="FFFFFF"/>
          <w:lang w:val="en-US" w:eastAsia="zh-CN"/>
        </w:rPr>
        <w:t>3540</w:t>
      </w:r>
      <w:r>
        <w:rPr>
          <w:rFonts w:hint="eastAsia" w:ascii="仿宋_GB2312" w:hAnsi="仿宋_GB2312" w:eastAsia="仿宋_GB2312" w:cs="仿宋_GB2312"/>
          <w:b w:val="0"/>
          <w:bCs w:val="0"/>
          <w:i w:val="0"/>
          <w:caps w:val="0"/>
          <w:color w:val="FF0000"/>
          <w:spacing w:val="0"/>
          <w:sz w:val="32"/>
          <w:szCs w:val="32"/>
          <w:u w:val="single"/>
          <w:shd w:val="clear" w:color="auto" w:fill="FFFFFF"/>
          <w:lang w:eastAsia="zh-CN"/>
        </w:rPr>
        <w:t>人次。县人民检察院召开“三个活动推进会1次</w:t>
      </w:r>
      <w:r>
        <w:rPr>
          <w:rFonts w:hint="eastAsia" w:ascii="仿宋_GB2312" w:hAnsi="仿宋_GB2312" w:eastAsia="仿宋_GB2312" w:cs="仿宋_GB2312"/>
          <w:b w:val="0"/>
          <w:bCs w:val="0"/>
          <w:i w:val="0"/>
          <w:iCs w:val="0"/>
          <w:caps w:val="0"/>
          <w:color w:val="FF0000"/>
          <w:spacing w:val="0"/>
          <w:sz w:val="32"/>
          <w:szCs w:val="32"/>
          <w:u w:val="single"/>
          <w:lang w:eastAsia="zh-CN"/>
        </w:rPr>
        <w:t>;围绕党纪学习教育要求，在政法领域县委常委、政法委书记、公安局党委书记格松占堆以“学党纪强党性，勇担当善作为，铸新时代政法铁军”为题讲授党纪学习教育专题党课，大力开展警示教育30次，参观怒江桥墩</w:t>
      </w:r>
      <w:r>
        <w:rPr>
          <w:rFonts w:hint="eastAsia" w:ascii="仿宋_GB2312" w:hAnsi="仿宋_GB2312" w:eastAsia="仿宋_GB2312" w:cs="仿宋_GB2312"/>
          <w:b w:val="0"/>
          <w:bCs w:val="0"/>
          <w:i w:val="0"/>
          <w:iCs w:val="0"/>
          <w:caps w:val="0"/>
          <w:color w:val="FF0000"/>
          <w:spacing w:val="0"/>
          <w:sz w:val="32"/>
          <w:szCs w:val="32"/>
          <w:u w:val="single"/>
          <w:lang w:val="en-US" w:eastAsia="zh-CN"/>
        </w:rPr>
        <w:t>8批</w:t>
      </w:r>
      <w:r>
        <w:rPr>
          <w:rFonts w:hint="eastAsia" w:ascii="仿宋_GB2312" w:hAnsi="仿宋_GB2312" w:eastAsia="仿宋_GB2312" w:cs="仿宋_GB2312"/>
          <w:b w:val="0"/>
          <w:bCs w:val="0"/>
          <w:i w:val="0"/>
          <w:iCs w:val="0"/>
          <w:caps w:val="0"/>
          <w:color w:val="FF0000"/>
          <w:spacing w:val="0"/>
          <w:sz w:val="32"/>
          <w:szCs w:val="32"/>
          <w:u w:val="single"/>
          <w:lang w:eastAsia="zh-CN"/>
        </w:rPr>
        <w:t>次，缅怀革命先烈</w:t>
      </w:r>
      <w:r>
        <w:rPr>
          <w:rFonts w:hint="eastAsia" w:ascii="仿宋_GB2312" w:hAnsi="仿宋_GB2312" w:eastAsia="仿宋_GB2312" w:cs="仿宋_GB2312"/>
          <w:b w:val="0"/>
          <w:bCs w:val="0"/>
          <w:i w:val="0"/>
          <w:iCs w:val="0"/>
          <w:caps w:val="0"/>
          <w:color w:val="FF0000"/>
          <w:spacing w:val="0"/>
          <w:sz w:val="32"/>
          <w:szCs w:val="32"/>
          <w:u w:val="single"/>
          <w:lang w:val="en-US" w:eastAsia="zh-CN"/>
        </w:rPr>
        <w:t>2</w:t>
      </w:r>
      <w:r>
        <w:rPr>
          <w:rFonts w:hint="eastAsia" w:ascii="仿宋_GB2312" w:hAnsi="仿宋_GB2312" w:eastAsia="仿宋_GB2312" w:cs="仿宋_GB2312"/>
          <w:b w:val="0"/>
          <w:bCs w:val="0"/>
          <w:i w:val="0"/>
          <w:iCs w:val="0"/>
          <w:caps w:val="0"/>
          <w:color w:val="FF0000"/>
          <w:spacing w:val="0"/>
          <w:sz w:val="32"/>
          <w:szCs w:val="32"/>
          <w:u w:val="single"/>
          <w:lang w:eastAsia="zh-CN"/>
        </w:rPr>
        <w:t>次，开展党纪学习教育“支部书记讲坛活动”1次，政法单位8名支部书记联系政法工作实际解读了《中国共产党纪律处分条例》，开展随堂测试1次，进一步明确了政法干部的日常言行的衡量标尺，用党规党纪校正思想和行动。</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FF0000"/>
          <w:spacing w:val="0"/>
          <w:sz w:val="32"/>
          <w:szCs w:val="32"/>
          <w:u w:val="single"/>
          <w:lang w:eastAsia="zh-CN"/>
        </w:rPr>
      </w:pPr>
      <w:r>
        <w:rPr>
          <w:rFonts w:hint="eastAsia" w:ascii="仿宋_GB2312" w:hAnsi="仿宋_GB2312" w:eastAsia="仿宋_GB2312" w:cs="仿宋_GB2312"/>
          <w:b/>
          <w:bCs/>
          <w:i w:val="0"/>
          <w:iCs w:val="0"/>
          <w:caps w:val="0"/>
          <w:color w:val="FF0000"/>
          <w:spacing w:val="0"/>
          <w:sz w:val="32"/>
          <w:szCs w:val="32"/>
          <w:u w:val="single"/>
          <w:lang w:eastAsia="zh-CN"/>
        </w:rPr>
        <w:t>二是健全坚定拥护“两个确立”、坚决做到“两个维护”工作体系。</w:t>
      </w:r>
      <w:r>
        <w:rPr>
          <w:rFonts w:hint="eastAsia" w:ascii="仿宋_GB2312" w:hAnsi="仿宋_GB2312" w:eastAsia="仿宋_GB2312" w:cs="仿宋_GB2312"/>
          <w:b w:val="0"/>
          <w:bCs w:val="0"/>
          <w:i w:val="0"/>
          <w:iCs w:val="0"/>
          <w:caps w:val="0"/>
          <w:color w:val="FF0000"/>
          <w:spacing w:val="0"/>
          <w:sz w:val="32"/>
          <w:szCs w:val="32"/>
          <w:u w:val="single"/>
          <w:lang w:eastAsia="zh-CN"/>
        </w:rPr>
        <w:t>一是各政法干警深化学习《西藏自治区政法系统政治督察（纪律作风督查巡查）工作办法（试行）》，2024年以来，共开展政治督察、纪律作风巡查</w:t>
      </w:r>
      <w:r>
        <w:rPr>
          <w:rFonts w:hint="eastAsia" w:ascii="仿宋_GB2312" w:hAnsi="仿宋_GB2312" w:eastAsia="仿宋_GB2312" w:cs="仿宋_GB2312"/>
          <w:b w:val="0"/>
          <w:bCs w:val="0"/>
          <w:i w:val="0"/>
          <w:iCs w:val="0"/>
          <w:caps w:val="0"/>
          <w:color w:val="FF0000"/>
          <w:spacing w:val="0"/>
          <w:sz w:val="32"/>
          <w:szCs w:val="32"/>
          <w:u w:val="single"/>
          <w:lang w:val="en-US" w:eastAsia="zh-CN"/>
        </w:rPr>
        <w:t>72</w:t>
      </w:r>
      <w:r>
        <w:rPr>
          <w:rFonts w:hint="eastAsia" w:ascii="仿宋_GB2312" w:hAnsi="仿宋_GB2312" w:eastAsia="仿宋_GB2312" w:cs="仿宋_GB2312"/>
          <w:b w:val="0"/>
          <w:bCs w:val="0"/>
          <w:i w:val="0"/>
          <w:iCs w:val="0"/>
          <w:caps w:val="0"/>
          <w:color w:val="FF0000"/>
          <w:spacing w:val="0"/>
          <w:sz w:val="32"/>
          <w:szCs w:val="32"/>
          <w:u w:val="single"/>
          <w:lang w:eastAsia="zh-CN"/>
        </w:rPr>
        <w:t>次，发现问题28个，解决问题25个；牢牢把握党对政法工作的绝对领导、全面领导这一根本政治原则，督促政法各单位加强《中国共产党政法工作条例》的学习，提高政治站位，坚决捍卫“两个确立”，增强“四个意识”，坚定“四个自信”，做到“两个维护”，确保“刀把子”牢牢掌握在党和人民手中。始终保持正风肃纪反腐的政治定力、战略定力，以自我革命精神推进全面从严管党治警；加强支部组织建设。各党支部完成了支部委员增补工作，扎实推进基层党组织标准化规范化建设，严格发展党员程做好发展党员工作，积极动员政法干部立足岗位做贡献，严肃党内政治生活，开展组织民主生活会、组织生活会</w:t>
      </w:r>
      <w:r>
        <w:rPr>
          <w:rFonts w:hint="eastAsia" w:ascii="仿宋_GB2312" w:hAnsi="仿宋_GB2312" w:eastAsia="仿宋_GB2312" w:cs="仿宋_GB2312"/>
          <w:b w:val="0"/>
          <w:bCs w:val="0"/>
          <w:i w:val="0"/>
          <w:iCs w:val="0"/>
          <w:caps w:val="0"/>
          <w:color w:val="FF0000"/>
          <w:spacing w:val="0"/>
          <w:sz w:val="32"/>
          <w:szCs w:val="32"/>
          <w:u w:val="single"/>
          <w:lang w:val="en-US" w:eastAsia="zh-CN"/>
        </w:rPr>
        <w:t>，</w:t>
      </w:r>
      <w:r>
        <w:rPr>
          <w:rFonts w:hint="eastAsia" w:ascii="仿宋_GB2312" w:hAnsi="仿宋_GB2312" w:eastAsia="仿宋_GB2312" w:cs="仿宋_GB2312"/>
          <w:b w:val="0"/>
          <w:bCs w:val="0"/>
          <w:i w:val="0"/>
          <w:iCs w:val="0"/>
          <w:caps w:val="0"/>
          <w:color w:val="FF0000"/>
          <w:spacing w:val="0"/>
          <w:sz w:val="32"/>
          <w:szCs w:val="32"/>
          <w:u w:val="single"/>
          <w:lang w:eastAsia="zh-CN"/>
        </w:rPr>
        <w:t>紧盯批评与自我批评工作，查找不足，踔力奋发。</w:t>
      </w:r>
    </w:p>
    <w:p>
      <w:pPr>
        <w:keepNext w:val="0"/>
        <w:keepLines w:val="0"/>
        <w:pageBreakBefore w:val="0"/>
        <w:widowControl w:val="0"/>
        <w:kinsoku/>
        <w:wordWrap/>
        <w:overflowPunct/>
        <w:topLinePunct w:val="0"/>
        <w:autoSpaceDE w:val="0"/>
        <w:autoSpaceDN w:val="0"/>
        <w:bidi w:val="0"/>
        <w:adjustRightInd/>
        <w:snapToGrid/>
        <w:spacing w:line="576"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FF0000"/>
          <w:spacing w:val="0"/>
          <w:sz w:val="32"/>
          <w:szCs w:val="32"/>
          <w:u w:val="single"/>
          <w:lang w:eastAsia="zh-CN"/>
        </w:rPr>
      </w:pPr>
      <w:r>
        <w:rPr>
          <w:rFonts w:hint="eastAsia" w:ascii="仿宋_GB2312" w:hAnsi="仿宋_GB2312" w:eastAsia="仿宋_GB2312" w:cs="仿宋_GB2312"/>
          <w:b/>
          <w:bCs w:val="0"/>
          <w:color w:val="FF0000"/>
          <w:sz w:val="32"/>
          <w:szCs w:val="32"/>
          <w:u w:val="single"/>
          <w:lang w:eastAsia="zh-CN"/>
        </w:rPr>
        <w:t>三是压实主体责任，深化政法领域反腐败斗争。</w:t>
      </w:r>
      <w:r>
        <w:rPr>
          <w:rFonts w:hint="eastAsia" w:ascii="仿宋_GB2312" w:hAnsi="仿宋_GB2312" w:eastAsia="仿宋_GB2312" w:cs="仿宋_GB2312"/>
          <w:b w:val="0"/>
          <w:bCs/>
          <w:color w:val="FF0000"/>
          <w:sz w:val="32"/>
          <w:szCs w:val="32"/>
          <w:u w:val="single"/>
          <w:lang w:eastAsia="zh-CN"/>
        </w:rPr>
        <w:t>县</w:t>
      </w:r>
      <w:r>
        <w:rPr>
          <w:rFonts w:hint="eastAsia" w:ascii="仿宋_GB2312" w:hAnsi="仿宋_GB2312" w:eastAsia="仿宋_GB2312" w:cs="仿宋_GB2312"/>
          <w:b w:val="0"/>
          <w:bCs w:val="0"/>
          <w:color w:val="FF0000"/>
          <w:sz w:val="32"/>
          <w:szCs w:val="32"/>
          <w:u w:val="single"/>
          <w:lang w:eastAsia="zh-CN"/>
        </w:rPr>
        <w:t>委政法委</w:t>
      </w:r>
      <w:r>
        <w:rPr>
          <w:rFonts w:hint="eastAsia" w:ascii="仿宋_GB2312" w:hAnsi="仿宋_GB2312" w:eastAsia="仿宋_GB2312" w:cs="仿宋_GB2312"/>
          <w:color w:val="FF0000"/>
          <w:sz w:val="32"/>
          <w:szCs w:val="32"/>
          <w:u w:val="single"/>
          <w:lang w:val="en-US" w:eastAsia="zh-CN"/>
        </w:rPr>
        <w:t>观看警示教育片《歧路》《迷失的青春》3场次，在劳动节、端午节、中秋节、国庆节发送微信警示信息4次，作风负责人通过线下提问的方式检验党员干部党纪知识掌握情况4人次，召开“5.10我要廉”警示教育大会1次；县法院严格执行中央八项规定及其实施细则精神及新时代政法干警“十个严禁”，签订《“以廉为荣，我要廉”承诺书》31份，《廉洁自律承诺书》31份，廉政谈话2次。排查廉政风险点3次；县检察院</w:t>
      </w:r>
      <w:r>
        <w:rPr>
          <w:rFonts w:hint="default" w:ascii="Times New Roman" w:hAnsi="Times New Roman" w:eastAsia="仿宋_GB2312" w:cs="Times New Roman"/>
          <w:color w:val="FF0000"/>
          <w:sz w:val="32"/>
          <w:szCs w:val="32"/>
          <w:u w:val="single"/>
        </w:rPr>
        <w:t>围绕</w:t>
      </w:r>
      <w:r>
        <w:rPr>
          <w:rFonts w:hint="default" w:ascii="Times New Roman" w:hAnsi="Times New Roman" w:eastAsia="仿宋_GB2312" w:cs="Times New Roman"/>
          <w:color w:val="FF0000"/>
          <w:sz w:val="32"/>
          <w:szCs w:val="32"/>
          <w:u w:val="single"/>
          <w:lang w:eastAsia="zh-CN"/>
        </w:rPr>
        <w:t>党纪学习教育“六项纪律”和学习教育、执行纪律、作风建设</w:t>
      </w:r>
      <w:r>
        <w:rPr>
          <w:rFonts w:hint="default" w:ascii="Times New Roman" w:hAnsi="Times New Roman" w:eastAsia="仿宋_GB2312" w:cs="Times New Roman"/>
          <w:color w:val="FF0000"/>
          <w:sz w:val="32"/>
          <w:szCs w:val="32"/>
          <w:u w:val="single"/>
        </w:rPr>
        <w:t>等方面开展检视，</w:t>
      </w:r>
      <w:r>
        <w:rPr>
          <w:rFonts w:hint="default" w:ascii="Times New Roman" w:hAnsi="Times New Roman" w:eastAsia="仿宋_GB2312" w:cs="Times New Roman"/>
          <w:color w:val="FF0000"/>
          <w:sz w:val="32"/>
          <w:szCs w:val="32"/>
          <w:u w:val="single"/>
          <w:lang w:eastAsia="zh-CN"/>
        </w:rPr>
        <w:t>党组</w:t>
      </w:r>
      <w:r>
        <w:rPr>
          <w:rFonts w:hint="default" w:ascii="Times New Roman" w:hAnsi="Times New Roman" w:eastAsia="仿宋_GB2312" w:cs="Times New Roman"/>
          <w:color w:val="FF0000"/>
          <w:sz w:val="32"/>
          <w:szCs w:val="32"/>
          <w:u w:val="single"/>
        </w:rPr>
        <w:t>梳理检视整改突出问题</w:t>
      </w:r>
      <w:r>
        <w:rPr>
          <w:rFonts w:hint="default" w:ascii="Times New Roman" w:hAnsi="Times New Roman" w:eastAsia="仿宋_GB2312" w:cs="Times New Roman"/>
          <w:color w:val="FF0000"/>
          <w:sz w:val="32"/>
          <w:szCs w:val="32"/>
          <w:u w:val="single"/>
          <w:lang w:val="en-US" w:eastAsia="zh-CN"/>
        </w:rPr>
        <w:t>6</w:t>
      </w:r>
      <w:r>
        <w:rPr>
          <w:rFonts w:hint="default" w:ascii="Times New Roman" w:hAnsi="Times New Roman" w:eastAsia="仿宋_GB2312" w:cs="Times New Roman"/>
          <w:color w:val="FF0000"/>
          <w:sz w:val="32"/>
          <w:szCs w:val="32"/>
          <w:u w:val="single"/>
        </w:rPr>
        <w:t>个，由</w:t>
      </w:r>
      <w:r>
        <w:rPr>
          <w:rFonts w:hint="default" w:ascii="Times New Roman" w:hAnsi="Times New Roman" w:eastAsia="仿宋_GB2312" w:cs="Times New Roman"/>
          <w:color w:val="FF0000"/>
          <w:sz w:val="32"/>
          <w:szCs w:val="32"/>
          <w:u w:val="single"/>
          <w:lang w:eastAsia="zh-CN"/>
        </w:rPr>
        <w:t>院</w:t>
      </w:r>
      <w:r>
        <w:rPr>
          <w:rFonts w:hint="default" w:ascii="Times New Roman" w:hAnsi="Times New Roman" w:eastAsia="仿宋_GB2312" w:cs="Times New Roman"/>
          <w:color w:val="FF0000"/>
          <w:sz w:val="32"/>
          <w:szCs w:val="32"/>
          <w:u w:val="single"/>
        </w:rPr>
        <w:t>主要领导作为牵头负责人，制定</w:t>
      </w:r>
      <w:r>
        <w:rPr>
          <w:rFonts w:hint="default" w:ascii="Times New Roman" w:hAnsi="Times New Roman" w:eastAsia="仿宋_GB2312" w:cs="Times New Roman"/>
          <w:color w:val="FF0000"/>
          <w:sz w:val="32"/>
          <w:szCs w:val="32"/>
          <w:u w:val="single"/>
          <w:lang w:eastAsia="zh-CN"/>
        </w:rPr>
        <w:t>具体</w:t>
      </w:r>
      <w:r>
        <w:rPr>
          <w:rFonts w:hint="default" w:ascii="Times New Roman" w:hAnsi="Times New Roman" w:eastAsia="仿宋_GB2312" w:cs="Times New Roman"/>
          <w:color w:val="FF0000"/>
          <w:sz w:val="32"/>
          <w:szCs w:val="32"/>
          <w:u w:val="single"/>
        </w:rPr>
        <w:t>整改措施</w:t>
      </w:r>
      <w:r>
        <w:rPr>
          <w:rFonts w:hint="default" w:ascii="Times New Roman" w:hAnsi="Times New Roman" w:eastAsia="仿宋_GB2312" w:cs="Times New Roman"/>
          <w:color w:val="FF0000"/>
          <w:sz w:val="32"/>
          <w:szCs w:val="32"/>
          <w:u w:val="single"/>
          <w:lang w:val="en-US" w:eastAsia="zh-CN"/>
        </w:rPr>
        <w:t>18</w:t>
      </w:r>
      <w:r>
        <w:rPr>
          <w:rFonts w:hint="default" w:ascii="Times New Roman" w:hAnsi="Times New Roman" w:eastAsia="仿宋_GB2312" w:cs="Times New Roman"/>
          <w:color w:val="FF0000"/>
          <w:sz w:val="32"/>
          <w:szCs w:val="32"/>
          <w:u w:val="single"/>
        </w:rPr>
        <w:t>条。截至目前，检视梳理</w:t>
      </w:r>
      <w:r>
        <w:rPr>
          <w:rFonts w:hint="default" w:ascii="Times New Roman" w:hAnsi="Times New Roman" w:eastAsia="仿宋_GB2312" w:cs="Times New Roman"/>
          <w:color w:val="FF0000"/>
          <w:sz w:val="32"/>
          <w:szCs w:val="32"/>
          <w:u w:val="single"/>
          <w:lang w:eastAsia="zh-CN"/>
        </w:rPr>
        <w:t>的问题</w:t>
      </w:r>
      <w:r>
        <w:rPr>
          <w:rFonts w:hint="default" w:ascii="Times New Roman" w:hAnsi="Times New Roman" w:eastAsia="仿宋_GB2312" w:cs="Times New Roman"/>
          <w:color w:val="FF0000"/>
          <w:sz w:val="32"/>
          <w:szCs w:val="32"/>
          <w:u w:val="single"/>
        </w:rPr>
        <w:t>已</w:t>
      </w:r>
      <w:r>
        <w:rPr>
          <w:rFonts w:hint="default" w:ascii="Times New Roman" w:hAnsi="Times New Roman" w:eastAsia="仿宋_GB2312" w:cs="Times New Roman"/>
          <w:color w:val="FF0000"/>
          <w:sz w:val="32"/>
          <w:szCs w:val="32"/>
          <w:u w:val="single"/>
          <w:lang w:eastAsia="zh-CN"/>
        </w:rPr>
        <w:t>全部</w:t>
      </w:r>
      <w:r>
        <w:rPr>
          <w:rFonts w:hint="default" w:ascii="Times New Roman" w:hAnsi="Times New Roman" w:eastAsia="仿宋_GB2312" w:cs="Times New Roman"/>
          <w:color w:val="FF0000"/>
          <w:sz w:val="32"/>
          <w:szCs w:val="32"/>
          <w:u w:val="single"/>
        </w:rPr>
        <w:t>整改。</w:t>
      </w:r>
      <w:r>
        <w:rPr>
          <w:rFonts w:hint="eastAsia" w:ascii="仿宋_GB2312" w:hAnsi="仿宋_GB2312" w:eastAsia="仿宋_GB2312" w:cs="仿宋_GB2312"/>
          <w:b w:val="0"/>
          <w:bCs/>
          <w:color w:val="FF0000"/>
          <w:sz w:val="32"/>
          <w:szCs w:val="32"/>
          <w:u w:val="single"/>
          <w:lang w:eastAsia="zh-CN"/>
        </w:rPr>
        <w:t>县公安局</w:t>
      </w:r>
      <w:r>
        <w:rPr>
          <w:rFonts w:hint="eastAsia" w:ascii="仿宋_GB2312" w:hAnsi="仿宋_GB2312" w:eastAsia="仿宋_GB2312" w:cs="仿宋_GB2312"/>
          <w:color w:val="FF0000"/>
          <w:sz w:val="32"/>
          <w:szCs w:val="32"/>
          <w:u w:val="single"/>
          <w:lang w:val="en-US" w:eastAsia="zh-CN"/>
        </w:rPr>
        <w:t>2024年以来召开党风廉政建设工作会议1次，</w:t>
      </w:r>
      <w:r>
        <w:rPr>
          <w:rFonts w:hint="eastAsia" w:ascii="仿宋_GB2312" w:eastAsia="仿宋_GB2312"/>
          <w:color w:val="FF0000"/>
          <w:sz w:val="32"/>
          <w:highlight w:val="none"/>
          <w:u w:val="single"/>
          <w:lang w:val="en-US" w:eastAsia="zh-CN"/>
        </w:rPr>
        <w:t>召开专题廉政党课5次，</w:t>
      </w:r>
      <w:r>
        <w:rPr>
          <w:rFonts w:hint="eastAsia" w:ascii="仿宋_GB2312" w:eastAsia="仿宋_GB2312"/>
          <w:color w:val="FF0000"/>
          <w:sz w:val="32"/>
          <w:u w:val="single"/>
          <w:lang w:eastAsia="zh-CN"/>
        </w:rPr>
        <w:t>组织党纪学习教育专题学习会</w:t>
      </w:r>
      <w:r>
        <w:rPr>
          <w:rFonts w:hint="eastAsia" w:ascii="仿宋_GB2312" w:eastAsia="仿宋_GB2312"/>
          <w:color w:val="FF0000"/>
          <w:sz w:val="32"/>
          <w:u w:val="single"/>
          <w:lang w:val="en-US" w:eastAsia="zh-CN"/>
        </w:rPr>
        <w:t>80余</w:t>
      </w:r>
      <w:r>
        <w:rPr>
          <w:rFonts w:hint="eastAsia" w:ascii="仿宋_GB2312" w:eastAsia="仿宋_GB2312"/>
          <w:color w:val="FF0000"/>
          <w:sz w:val="32"/>
          <w:u w:val="single"/>
          <w:lang w:eastAsia="zh-CN"/>
        </w:rPr>
        <w:t>次，</w:t>
      </w:r>
      <w:r>
        <w:rPr>
          <w:rFonts w:hint="eastAsia" w:ascii="仿宋_GB2312" w:eastAsia="仿宋_GB2312"/>
          <w:color w:val="FF0000"/>
          <w:sz w:val="32"/>
          <w:u w:val="single"/>
        </w:rPr>
        <w:t>开展自查自纠</w:t>
      </w:r>
      <w:r>
        <w:rPr>
          <w:rFonts w:hint="eastAsia" w:ascii="仿宋_GB2312" w:eastAsia="仿宋_GB2312"/>
          <w:color w:val="FF0000"/>
          <w:sz w:val="32"/>
          <w:u w:val="single"/>
          <w:lang w:val="en-US" w:eastAsia="zh-CN"/>
        </w:rPr>
        <w:t>2</w:t>
      </w:r>
      <w:r>
        <w:rPr>
          <w:rFonts w:hint="eastAsia" w:ascii="仿宋_GB2312" w:eastAsia="仿宋_GB2312"/>
          <w:color w:val="FF0000"/>
          <w:sz w:val="32"/>
          <w:u w:val="single"/>
        </w:rPr>
        <w:t>次</w:t>
      </w:r>
      <w:r>
        <w:rPr>
          <w:rFonts w:hint="eastAsia" w:ascii="仿宋_GB2312" w:eastAsia="仿宋_GB2312"/>
          <w:color w:val="FF0000"/>
          <w:sz w:val="32"/>
          <w:u w:val="single"/>
          <w:lang w:eastAsia="zh-CN"/>
        </w:rPr>
        <w:t>，</w:t>
      </w:r>
      <w:r>
        <w:rPr>
          <w:rFonts w:hint="eastAsia" w:ascii="仿宋_GB2312" w:eastAsia="仿宋_GB2312"/>
          <w:color w:val="FF0000"/>
          <w:sz w:val="32"/>
          <w:highlight w:val="none"/>
          <w:u w:val="single"/>
        </w:rPr>
        <w:t>签订“十个严禁”“十个一律”</w:t>
      </w:r>
      <w:r>
        <w:rPr>
          <w:rFonts w:hint="eastAsia" w:ascii="仿宋_GB2312" w:eastAsia="仿宋_GB2312"/>
          <w:color w:val="FF0000"/>
          <w:sz w:val="32"/>
          <w:highlight w:val="none"/>
          <w:u w:val="single"/>
          <w:lang w:eastAsia="zh-CN"/>
        </w:rPr>
        <w:t>“</w:t>
      </w:r>
      <w:r>
        <w:rPr>
          <w:rFonts w:hint="eastAsia" w:ascii="仿宋_GB2312" w:eastAsia="仿宋_GB2312"/>
          <w:color w:val="FF0000"/>
          <w:sz w:val="32"/>
          <w:highlight w:val="none"/>
          <w:u w:val="single"/>
          <w:lang w:val="en-US" w:eastAsia="zh-CN"/>
        </w:rPr>
        <w:t>六项规定</w:t>
      </w:r>
      <w:r>
        <w:rPr>
          <w:rFonts w:hint="eastAsia" w:ascii="仿宋_GB2312" w:eastAsia="仿宋_GB2312"/>
          <w:color w:val="FF0000"/>
          <w:sz w:val="32"/>
          <w:highlight w:val="none"/>
          <w:u w:val="single"/>
          <w:lang w:eastAsia="zh-CN"/>
        </w:rPr>
        <w:t>”</w:t>
      </w:r>
      <w:r>
        <w:rPr>
          <w:rFonts w:hint="eastAsia" w:ascii="仿宋_GB2312" w:eastAsia="仿宋_GB2312"/>
          <w:color w:val="FF0000"/>
          <w:sz w:val="32"/>
          <w:highlight w:val="none"/>
          <w:u w:val="single"/>
        </w:rPr>
        <w:t>承诺书</w:t>
      </w:r>
      <w:r>
        <w:rPr>
          <w:rFonts w:hint="eastAsia" w:ascii="仿宋_GB2312" w:eastAsia="仿宋_GB2312"/>
          <w:color w:val="FF0000"/>
          <w:sz w:val="32"/>
          <w:highlight w:val="none"/>
          <w:u w:val="single"/>
          <w:lang w:val="en-US" w:eastAsia="zh-CN"/>
        </w:rPr>
        <w:t>9</w:t>
      </w:r>
      <w:r>
        <w:rPr>
          <w:rFonts w:hint="eastAsia" w:ascii="仿宋_GB2312" w:eastAsia="仿宋_GB2312"/>
          <w:color w:val="FF0000"/>
          <w:sz w:val="32"/>
          <w:highlight w:val="none"/>
          <w:u w:val="single"/>
        </w:rPr>
        <w:t>00余份。</w:t>
      </w:r>
      <w:r>
        <w:rPr>
          <w:rFonts w:hint="eastAsia" w:ascii="仿宋_GB2312" w:eastAsia="仿宋_GB2312"/>
          <w:color w:val="FF0000"/>
          <w:sz w:val="32"/>
          <w:highlight w:val="none"/>
          <w:u w:val="single"/>
          <w:lang w:val="en-US" w:eastAsia="zh-CN"/>
        </w:rPr>
        <w:t>2024年</w:t>
      </w:r>
      <w:r>
        <w:rPr>
          <w:rFonts w:hint="eastAsia" w:ascii="Times New Roman" w:hAnsi="Times New Roman" w:eastAsia="仿宋_GB2312" w:cs="Times New Roman"/>
          <w:color w:val="FF0000"/>
          <w:kern w:val="0"/>
          <w:sz w:val="32"/>
          <w:szCs w:val="32"/>
          <w:u w:val="single"/>
          <w:lang w:val="en-US" w:eastAsia="zh-CN"/>
        </w:rPr>
        <w:t>查处违规违纪民辅警17人，其中给予7人执行禁闭处罚，1人停止执行职务，9人提醒谈话通报批评；县司法局</w:t>
      </w:r>
      <w:r>
        <w:rPr>
          <w:rFonts w:hint="eastAsia" w:ascii="仿宋_GB2312" w:hAnsi="仿宋_GB2312" w:eastAsia="仿宋_GB2312" w:cs="仿宋_GB2312"/>
          <w:b w:val="0"/>
          <w:bCs w:val="0"/>
          <w:color w:val="FF0000"/>
          <w:sz w:val="32"/>
          <w:szCs w:val="32"/>
          <w:highlight w:val="none"/>
          <w:u w:val="single"/>
          <w:lang w:val="en-US" w:eastAsia="zh-CN"/>
        </w:rPr>
        <w:t>加强党员干部思想政治建设，组织全局党员干部深入学习贯彻党的二十大和二十届二中、三中全会精神、《中国共产党纪律处分条例》解读等，扎实开展党纪学习教育，加强意识形态工作，通过线上线下多种形式，实现党员干部学习培训全覆盖。</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jc w:val="both"/>
        <w:textAlignment w:val="auto"/>
        <w:rPr>
          <w:rFonts w:hint="eastAsia" w:ascii="仿宋_GB2312" w:hAnsi="仿宋_GB2312" w:eastAsia="仿宋_GB2312" w:cs="仿宋_GB2312"/>
          <w:color w:val="FF0000"/>
          <w:sz w:val="32"/>
          <w:szCs w:val="32"/>
          <w:u w:val="single"/>
          <w:lang w:val="en-US" w:eastAsia="zh-CN"/>
        </w:rPr>
      </w:pPr>
      <w:r>
        <w:rPr>
          <w:rFonts w:hint="eastAsia" w:ascii="仿宋_GB2312" w:hAnsi="仿宋_GB2312" w:eastAsia="仿宋_GB2312" w:cs="仿宋_GB2312"/>
          <w:b/>
          <w:bCs/>
          <w:i w:val="0"/>
          <w:iCs w:val="0"/>
          <w:caps w:val="0"/>
          <w:color w:val="FF0000"/>
          <w:spacing w:val="0"/>
          <w:sz w:val="32"/>
          <w:szCs w:val="32"/>
          <w:u w:val="single"/>
          <w:lang w:eastAsia="zh-CN"/>
        </w:rPr>
        <w:t>四是激励担当作为，提振干事创业精气神。</w:t>
      </w:r>
      <w:r>
        <w:rPr>
          <w:rFonts w:hint="eastAsia" w:ascii="仿宋_GB2312" w:hAnsi="仿宋_GB2312" w:eastAsia="仿宋_GB2312" w:cs="仿宋_GB2312"/>
          <w:b w:val="0"/>
          <w:bCs w:val="0"/>
          <w:i w:val="0"/>
          <w:iCs w:val="0"/>
          <w:caps w:val="0"/>
          <w:color w:val="FF0000"/>
          <w:spacing w:val="0"/>
          <w:sz w:val="32"/>
          <w:szCs w:val="32"/>
          <w:u w:val="single"/>
          <w:lang w:eastAsia="zh-CN"/>
        </w:rPr>
        <w:t>坚持抓好《中国共产党政法工作条例》《中国共产党重大事项请示报告条例》《中共中央关于加强党的政治的意见》等学习和运用，充分发挥政法委、政法单位党组（党委）的领导作用，凝聚共识，切实增强了抓好政法工作的思想自觉、政治自觉、行动自觉，按照“配齐、配好、配强”思路，县委政法委现有编制9个（含事业编制3个），实有人员14人，其中2024年以来交流4人（国安办转隶3人，提拔至拉根乡1人），事业人员职级晋升1人，派驻驻村3人，全县14个乡（镇），目前配备专职政法委员12人，县法院实有干警21名，推荐4名优秀干警晋升职级（一级主任科员1名，三级主任科员1名，三级法官1名，四级法官助理1名）。县检察院实有干部</w:t>
      </w:r>
      <w:r>
        <w:rPr>
          <w:rFonts w:hint="eastAsia" w:ascii="仿宋_GB2312" w:hAnsi="仿宋_GB2312" w:eastAsia="仿宋_GB2312" w:cs="仿宋_GB2312"/>
          <w:b w:val="0"/>
          <w:bCs w:val="0"/>
          <w:i w:val="0"/>
          <w:iCs w:val="0"/>
          <w:caps w:val="0"/>
          <w:color w:val="FF0000"/>
          <w:spacing w:val="0"/>
          <w:sz w:val="32"/>
          <w:szCs w:val="32"/>
          <w:u w:val="single"/>
          <w:lang w:val="en-US" w:eastAsia="zh-CN"/>
        </w:rPr>
        <w:t>11名，</w:t>
      </w:r>
      <w:r>
        <w:rPr>
          <w:rFonts w:hint="eastAsia" w:ascii="仿宋_GB2312" w:hAnsi="仿宋_GB2312" w:eastAsia="仿宋_GB2312" w:cs="仿宋_GB2312"/>
          <w:b w:val="0"/>
          <w:bCs w:val="0"/>
          <w:i w:val="0"/>
          <w:iCs w:val="0"/>
          <w:caps w:val="0"/>
          <w:color w:val="FF0000"/>
          <w:spacing w:val="0"/>
          <w:sz w:val="32"/>
          <w:szCs w:val="32"/>
          <w:u w:val="single"/>
          <w:lang w:eastAsia="zh-CN"/>
        </w:rPr>
        <w:t>晋升提拔干部1名，县公安局共有329名干警，职级晋升124人，县司法行政实有7名，乡镇派出所配备所长</w:t>
      </w:r>
      <w:r>
        <w:rPr>
          <w:rFonts w:hint="eastAsia" w:ascii="仿宋_GB2312" w:hAnsi="仿宋_GB2312" w:eastAsia="仿宋_GB2312" w:cs="仿宋_GB2312"/>
          <w:b w:val="0"/>
          <w:bCs w:val="0"/>
          <w:i w:val="0"/>
          <w:iCs w:val="0"/>
          <w:caps w:val="0"/>
          <w:color w:val="FF0000"/>
          <w:spacing w:val="0"/>
          <w:sz w:val="32"/>
          <w:szCs w:val="32"/>
          <w:u w:val="single"/>
          <w:lang w:val="en-US" w:eastAsia="zh-CN"/>
        </w:rPr>
        <w:t>14名，其中专职2名，“十四五”规划建设同卡、邦达吉达司法所3个项目，涉及资金324万元，吉达、邦达司法所建设项目进入开工环节，已完成工程总量的40%。人员素质不断的提升，办公场所的建立</w:t>
      </w:r>
      <w:r>
        <w:rPr>
          <w:rFonts w:hint="eastAsia" w:ascii="仿宋_GB2312" w:hAnsi="仿宋_GB2312" w:eastAsia="仿宋_GB2312" w:cs="仿宋_GB2312"/>
          <w:b w:val="0"/>
          <w:bCs w:val="0"/>
          <w:i w:val="0"/>
          <w:iCs w:val="0"/>
          <w:caps w:val="0"/>
          <w:color w:val="FF0000"/>
          <w:spacing w:val="0"/>
          <w:sz w:val="32"/>
          <w:szCs w:val="32"/>
          <w:u w:val="single"/>
          <w:lang w:eastAsia="zh-CN"/>
        </w:rPr>
        <w:t>为基层高效统筹推进平安建设、矛盾纠纷调处等一系列保安全、保稳定工作提供了强有力的队伍力量。</w:t>
      </w:r>
    </w:p>
    <w:p>
      <w:pPr>
        <w:pStyle w:val="10"/>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482" w:firstLineChars="0"/>
        <w:textAlignment w:val="auto"/>
        <w:rPr>
          <w:rFonts w:hint="eastAsia" w:ascii="楷体_GB2312" w:hAnsi="楷体_GB2312" w:eastAsia="楷体_GB2312" w:cs="楷体_GB2312"/>
          <w:b w:val="0"/>
          <w:bCs w:val="0"/>
          <w:i w:val="0"/>
          <w:iCs w:val="0"/>
          <w:caps w:val="0"/>
          <w:color w:val="FF0000"/>
          <w:spacing w:val="0"/>
          <w:sz w:val="32"/>
          <w:szCs w:val="32"/>
          <w:u w:val="single"/>
        </w:rPr>
      </w:pPr>
      <w:r>
        <w:rPr>
          <w:rFonts w:hint="eastAsia" w:ascii="楷体_GB2312" w:hAnsi="楷体_GB2312" w:eastAsia="楷体_GB2312" w:cs="楷体_GB2312"/>
          <w:b w:val="0"/>
          <w:bCs w:val="0"/>
          <w:i w:val="0"/>
          <w:iCs w:val="0"/>
          <w:caps w:val="0"/>
          <w:color w:val="FF0000"/>
          <w:spacing w:val="0"/>
          <w:sz w:val="32"/>
          <w:szCs w:val="32"/>
          <w:u w:val="single"/>
        </w:rPr>
        <w:t>坚持突出重点，维稳工作取得新实效。</w:t>
      </w:r>
    </w:p>
    <w:p>
      <w:pPr>
        <w:keepNext w:val="0"/>
        <w:keepLines w:val="0"/>
        <w:pageBreakBefore w:val="0"/>
        <w:widowControl w:val="0"/>
        <w:kinsoku/>
        <w:wordWrap/>
        <w:overflowPunct/>
        <w:topLinePunct w:val="0"/>
        <w:autoSpaceDE w:val="0"/>
        <w:autoSpaceDN w:val="0"/>
        <w:bidi w:val="0"/>
        <w:spacing w:line="576" w:lineRule="exact"/>
        <w:ind w:firstLine="643" w:firstLineChars="200"/>
        <w:jc w:val="both"/>
        <w:textAlignment w:val="auto"/>
        <w:rPr>
          <w:rFonts w:hint="eastAsia" w:ascii="仿宋_GB2312" w:hAnsi="仿宋_GB2312" w:eastAsia="仿宋_GB2312" w:cs="仿宋_GB2312"/>
          <w:snapToGrid w:val="0"/>
          <w:color w:val="FF0000"/>
          <w:kern w:val="2"/>
          <w:sz w:val="32"/>
          <w:szCs w:val="32"/>
          <w:highlight w:val="none"/>
          <w:u w:val="single"/>
          <w:lang w:val="en-US" w:eastAsia="zh-CN"/>
        </w:rPr>
      </w:pPr>
      <w:r>
        <w:rPr>
          <w:rFonts w:hint="eastAsia" w:ascii="仿宋_GB2312" w:hAnsi="仿宋_GB2312" w:eastAsia="仿宋_GB2312" w:cs="仿宋_GB2312"/>
          <w:b/>
          <w:bCs/>
          <w:i w:val="0"/>
          <w:iCs w:val="0"/>
          <w:caps w:val="0"/>
          <w:color w:val="FF0000"/>
          <w:spacing w:val="0"/>
          <w:sz w:val="32"/>
          <w:szCs w:val="32"/>
          <w:u w:val="single"/>
          <w:lang w:eastAsia="zh-CN"/>
        </w:rPr>
        <w:t>一是加强风险隐患防范。</w:t>
      </w:r>
      <w:r>
        <w:rPr>
          <w:rFonts w:hint="eastAsia" w:ascii="仿宋_GB2312" w:hAnsi="仿宋_GB2312" w:eastAsia="仿宋_GB2312" w:cs="仿宋_GB2312"/>
          <w:b w:val="0"/>
          <w:bCs w:val="0"/>
          <w:color w:val="FF0000"/>
          <w:sz w:val="32"/>
          <w:u w:val="single"/>
          <w:lang w:val="en-US" w:eastAsia="zh-CN"/>
        </w:rPr>
        <w:t>按照《八宿县关于新一轮“千名干部进千村、矛盾风险隐患大排查”》活动实施方案要求，组派精干力量，成立由市县两级105名县级领导包村工作机制，深入各村（社）开展矛盾纠纷大排查大化解工作。各包村领导</w:t>
      </w:r>
      <w:r>
        <w:rPr>
          <w:rFonts w:hint="eastAsia" w:ascii="仿宋_GB2312" w:hAnsi="仿宋_GB2312" w:eastAsia="仿宋_GB2312" w:cs="仿宋_GB2312"/>
          <w:color w:val="FF0000"/>
          <w:sz w:val="32"/>
          <w:szCs w:val="32"/>
          <w:u w:val="single"/>
          <w:lang w:val="en-US" w:eastAsia="zh-CN"/>
        </w:rPr>
        <w:t>严格按照“分级指导、应排尽排”的工作要求，采取“县级领导分片包干、镇村干部协调配合”的工作模式，坚持问题导向，立足抓早抓小抓快抓好，确保将矛盾纠纷化解在基层，调处在萌芽状态。截至目前，共召开部署会、调度会3次，开展摸排1023次，</w:t>
      </w:r>
      <w:r>
        <w:rPr>
          <w:rFonts w:hint="eastAsia" w:ascii="仿宋_GB2312" w:hAnsi="仿宋_GB2312" w:eastAsia="仿宋_GB2312" w:cs="仿宋_GB2312"/>
          <w:snapToGrid w:val="0"/>
          <w:color w:val="FF0000"/>
          <w:kern w:val="2"/>
          <w:sz w:val="32"/>
          <w:szCs w:val="32"/>
          <w:highlight w:val="none"/>
          <w:u w:val="single"/>
          <w:lang w:val="en-US" w:eastAsia="zh-CN"/>
        </w:rPr>
        <w:t>排查出矛盾风险59起，化解58起，长期稳控1起。</w:t>
      </w:r>
    </w:p>
    <w:p>
      <w:pPr>
        <w:keepNext w:val="0"/>
        <w:keepLines w:val="0"/>
        <w:pageBreakBefore w:val="0"/>
        <w:widowControl w:val="0"/>
        <w:kinsoku/>
        <w:wordWrap/>
        <w:overflowPunct/>
        <w:topLinePunct w:val="0"/>
        <w:autoSpaceDE w:val="0"/>
        <w:autoSpaceDN w:val="0"/>
        <w:bidi w:val="0"/>
        <w:spacing w:line="576" w:lineRule="exact"/>
        <w:ind w:firstLine="643" w:firstLineChars="200"/>
        <w:jc w:val="both"/>
        <w:textAlignment w:val="auto"/>
        <w:rPr>
          <w:rFonts w:hint="eastAsia" w:ascii="仿宋_GB2312" w:hAnsi="仿宋_GB2312" w:eastAsia="仿宋_GB2312" w:cs="仿宋_GB2312"/>
          <w:snapToGrid w:val="0"/>
          <w:color w:val="FF0000"/>
          <w:kern w:val="2"/>
          <w:sz w:val="32"/>
          <w:szCs w:val="32"/>
          <w:highlight w:val="none"/>
          <w:u w:val="single"/>
          <w:lang w:val="en-US" w:eastAsia="zh-CN"/>
        </w:rPr>
      </w:pPr>
      <w:r>
        <w:rPr>
          <w:rFonts w:hint="eastAsia" w:ascii="仿宋_GB2312" w:hAnsi="仿宋_GB2312" w:eastAsia="仿宋_GB2312" w:cs="仿宋_GB2312"/>
          <w:b/>
          <w:bCs/>
          <w:color w:val="FF0000"/>
          <w:sz w:val="32"/>
          <w:szCs w:val="32"/>
          <w:u w:val="single"/>
          <w:lang w:val="en-US" w:eastAsia="zh-CN"/>
        </w:rPr>
        <w:t>二是</w:t>
      </w:r>
      <w:r>
        <w:rPr>
          <w:rFonts w:hint="eastAsia" w:ascii="仿宋_GB2312" w:hAnsi="仿宋_GB2312" w:eastAsia="仿宋_GB2312" w:cs="仿宋_GB2312"/>
          <w:b/>
          <w:bCs/>
          <w:color w:val="FF0000"/>
          <w:sz w:val="32"/>
          <w:szCs w:val="32"/>
          <w:u w:val="single"/>
        </w:rPr>
        <w:t>强化情报预警预知。</w:t>
      </w:r>
      <w:r>
        <w:rPr>
          <w:rFonts w:hint="eastAsia" w:ascii="仿宋_GB2312" w:hAnsi="仿宋_GB2312" w:eastAsia="仿宋_GB2312" w:cs="仿宋_GB2312"/>
          <w:b w:val="0"/>
          <w:bCs w:val="0"/>
          <w:color w:val="FF0000"/>
          <w:sz w:val="32"/>
          <w:szCs w:val="32"/>
          <w:u w:val="single"/>
          <w:lang w:val="en-US" w:eastAsia="zh-CN"/>
        </w:rPr>
        <w:t>按照“不计成本、不惜代价、不择手段”原则，充分调动利用一切资源、力量和手段，全面开展情报信息收集工作。2024年</w:t>
      </w:r>
      <w:r>
        <w:rPr>
          <w:rFonts w:hint="eastAsia" w:ascii="仿宋_GB2312" w:hAnsi="仿宋_GB2312" w:eastAsia="仿宋_GB2312" w:cs="仿宋_GB2312"/>
          <w:b w:val="0"/>
          <w:bCs w:val="0"/>
          <w:color w:val="FF0000"/>
          <w:sz w:val="32"/>
          <w:szCs w:val="32"/>
          <w:u w:val="single"/>
        </w:rPr>
        <w:t>搜集情报信息</w:t>
      </w:r>
      <w:r>
        <w:rPr>
          <w:rFonts w:hint="eastAsia" w:ascii="仿宋_GB2312" w:hAnsi="黑体" w:eastAsia="仿宋_GB2312"/>
          <w:color w:val="FF0000"/>
          <w:sz w:val="32"/>
          <w:szCs w:val="32"/>
          <w:u w:val="single"/>
          <w:lang w:val="en-US" w:eastAsia="zh-CN"/>
        </w:rPr>
        <w:t>4511</w:t>
      </w:r>
      <w:r>
        <w:rPr>
          <w:rFonts w:hint="eastAsia" w:ascii="仿宋_GB2312" w:hAnsi="黑体" w:eastAsia="仿宋_GB2312"/>
          <w:color w:val="FF0000"/>
          <w:sz w:val="32"/>
          <w:szCs w:val="32"/>
          <w:u w:val="single"/>
        </w:rPr>
        <w:t>条</w:t>
      </w:r>
      <w:r>
        <w:rPr>
          <w:rFonts w:hint="eastAsia" w:ascii="仿宋_GB2312" w:hAnsi="仿宋_GB2312" w:eastAsia="仿宋_GB2312" w:cs="仿宋_GB2312"/>
          <w:b w:val="0"/>
          <w:bCs w:val="0"/>
          <w:color w:val="FF0000"/>
          <w:sz w:val="32"/>
          <w:szCs w:val="32"/>
          <w:u w:val="single"/>
        </w:rPr>
        <w:t>，上报</w:t>
      </w:r>
      <w:r>
        <w:rPr>
          <w:rFonts w:hint="eastAsia" w:ascii="仿宋_GB2312" w:hAnsi="仿宋_GB2312" w:eastAsia="仿宋_GB2312" w:cs="仿宋_GB2312"/>
          <w:b w:val="0"/>
          <w:bCs w:val="0"/>
          <w:color w:val="FF0000"/>
          <w:sz w:val="32"/>
          <w:szCs w:val="32"/>
          <w:u w:val="single"/>
          <w:lang w:eastAsia="zh-CN"/>
        </w:rPr>
        <w:t>县委县府</w:t>
      </w:r>
      <w:r>
        <w:rPr>
          <w:rFonts w:hint="eastAsia" w:ascii="仿宋_GB2312" w:hAnsi="仿宋_GB2312" w:eastAsia="仿宋_GB2312" w:cs="仿宋_GB2312"/>
          <w:b w:val="0"/>
          <w:bCs w:val="0"/>
          <w:color w:val="FF0000"/>
          <w:sz w:val="32"/>
          <w:szCs w:val="32"/>
          <w:u w:val="single"/>
        </w:rPr>
        <w:t>和</w:t>
      </w:r>
      <w:r>
        <w:rPr>
          <w:rFonts w:hint="eastAsia" w:ascii="仿宋_GB2312" w:hAnsi="仿宋_GB2312" w:eastAsia="仿宋_GB2312" w:cs="仿宋_GB2312"/>
          <w:b w:val="0"/>
          <w:bCs w:val="0"/>
          <w:color w:val="FF0000"/>
          <w:sz w:val="32"/>
          <w:szCs w:val="32"/>
          <w:u w:val="single"/>
          <w:lang w:val="en-US" w:eastAsia="zh-CN"/>
        </w:rPr>
        <w:t>市局情报中心</w:t>
      </w:r>
      <w:r>
        <w:rPr>
          <w:rFonts w:hint="eastAsia" w:ascii="仿宋_GB2312" w:hAnsi="仿宋_GB2312" w:eastAsia="仿宋_GB2312" w:cs="仿宋_GB2312"/>
          <w:b w:val="0"/>
          <w:bCs w:val="0"/>
          <w:color w:val="FF0000"/>
          <w:sz w:val="32"/>
          <w:szCs w:val="32"/>
          <w:u w:val="single"/>
        </w:rPr>
        <w:t>等部门</w:t>
      </w:r>
      <w:r>
        <w:rPr>
          <w:rFonts w:hint="eastAsia" w:ascii="仿宋_GB2312" w:hAnsi="仿宋_GB2312" w:eastAsia="仿宋_GB2312" w:cs="仿宋_GB2312"/>
          <w:b w:val="0"/>
          <w:bCs w:val="0"/>
          <w:color w:val="FF0000"/>
          <w:sz w:val="32"/>
          <w:szCs w:val="32"/>
          <w:u w:val="single"/>
          <w:lang w:val="en-US" w:eastAsia="zh-CN"/>
        </w:rPr>
        <w:t>2042</w:t>
      </w:r>
      <w:r>
        <w:rPr>
          <w:rFonts w:hint="eastAsia" w:ascii="仿宋_GB2312" w:hAnsi="黑体" w:eastAsia="仿宋_GB2312"/>
          <w:color w:val="FF0000"/>
          <w:sz w:val="32"/>
          <w:szCs w:val="32"/>
          <w:u w:val="single"/>
        </w:rPr>
        <w:t>条</w:t>
      </w:r>
      <w:r>
        <w:rPr>
          <w:rFonts w:hint="eastAsia" w:ascii="仿宋_GB2312" w:hAnsi="仿宋_GB2312" w:eastAsia="仿宋_GB2312" w:cs="仿宋_GB2312"/>
          <w:b w:val="0"/>
          <w:bCs w:val="0"/>
          <w:color w:val="FF0000"/>
          <w:sz w:val="32"/>
          <w:szCs w:val="32"/>
          <w:u w:val="single"/>
          <w:lang w:eastAsia="zh-CN"/>
        </w:rPr>
        <w:t>，</w:t>
      </w:r>
      <w:r>
        <w:rPr>
          <w:rFonts w:hint="eastAsia" w:ascii="仿宋_GB2312" w:hAnsi="黑体" w:eastAsia="仿宋_GB2312"/>
          <w:color w:val="FF0000"/>
          <w:sz w:val="32"/>
          <w:szCs w:val="32"/>
          <w:u w:val="single"/>
          <w:lang w:val="en-US" w:eastAsia="zh-CN"/>
        </w:rPr>
        <w:t>签收四色预警749条。</w:t>
      </w:r>
      <w:r>
        <w:rPr>
          <w:rFonts w:hint="eastAsia" w:ascii="仿宋_GB2312" w:hAnsi="仿宋_GB2312" w:eastAsia="仿宋_GB2312" w:cs="仿宋_GB2312"/>
          <w:color w:val="FF0000"/>
          <w:sz w:val="32"/>
          <w:szCs w:val="32"/>
          <w:u w:val="single"/>
        </w:rPr>
        <w:t>扎实落实情报会商研判机制，</w:t>
      </w:r>
      <w:r>
        <w:rPr>
          <w:rFonts w:hint="eastAsia" w:ascii="仿宋_GB2312" w:hAnsi="黑体" w:eastAsia="仿宋_GB2312"/>
          <w:color w:val="FF0000"/>
          <w:sz w:val="32"/>
          <w:szCs w:val="32"/>
          <w:u w:val="single"/>
          <w:lang w:val="en-US" w:eastAsia="zh-CN"/>
        </w:rPr>
        <w:t>联合统战、安全、信访网信等部门召开情报会商2次，公安局内部召开情报分析研判会议5次，撰写情报信息研判30期。</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b/>
          <w:bCs/>
          <w:color w:val="FF0000"/>
          <w:sz w:val="32"/>
          <w:szCs w:val="32"/>
          <w:u w:val="single"/>
          <w:lang w:eastAsia="zh-CN"/>
        </w:rPr>
        <w:t>三是抓好治安防控工作。</w:t>
      </w:r>
      <w:r>
        <w:rPr>
          <w:rFonts w:hint="eastAsia" w:ascii="仿宋_GB2312" w:hAnsi="仿宋_GB2312" w:eastAsia="仿宋_GB2312" w:cs="仿宋_GB2312"/>
          <w:color w:val="FF0000"/>
          <w:sz w:val="32"/>
          <w:szCs w:val="32"/>
          <w:u w:val="single"/>
        </w:rPr>
        <w:t>坚持“常态+战时”相结合的巡逻防控模式，日常由特警、</w:t>
      </w:r>
      <w:r>
        <w:rPr>
          <w:rFonts w:hint="eastAsia" w:ascii="仿宋_GB2312" w:hAnsi="仿宋_GB2312" w:eastAsia="仿宋_GB2312" w:cs="仿宋_GB2312"/>
          <w:color w:val="FF0000"/>
          <w:sz w:val="32"/>
          <w:szCs w:val="32"/>
          <w:u w:val="single"/>
          <w:lang w:val="en-US" w:eastAsia="zh-CN"/>
        </w:rPr>
        <w:t>警务站</w:t>
      </w:r>
      <w:r>
        <w:rPr>
          <w:rFonts w:hint="eastAsia" w:ascii="仿宋_GB2312" w:hAnsi="仿宋_GB2312" w:eastAsia="仿宋_GB2312" w:cs="仿宋_GB2312"/>
          <w:color w:val="FF0000"/>
          <w:sz w:val="32"/>
          <w:szCs w:val="32"/>
          <w:u w:val="single"/>
        </w:rPr>
        <w:t>警力围绕重点部位、重要道路进行定点屯警、动中备勤、高峰勤务等工作；战时状态抽调县局机关、各派出所警力，围绕城区开展网格化巡防工作，积极调动</w:t>
      </w:r>
      <w:r>
        <w:rPr>
          <w:rFonts w:hint="eastAsia" w:ascii="仿宋_GB2312" w:hAnsi="仿宋_GB2312" w:eastAsia="仿宋_GB2312" w:cs="仿宋_GB2312"/>
          <w:color w:val="FF0000"/>
          <w:sz w:val="32"/>
          <w:szCs w:val="32"/>
          <w:u w:val="single"/>
          <w:lang w:val="en-US" w:eastAsia="zh-CN"/>
        </w:rPr>
        <w:t>基层</w:t>
      </w:r>
      <w:r>
        <w:rPr>
          <w:rFonts w:hint="eastAsia" w:ascii="仿宋_GB2312" w:hAnsi="仿宋_GB2312" w:eastAsia="仿宋_GB2312" w:cs="仿宋_GB2312"/>
          <w:color w:val="FF0000"/>
          <w:sz w:val="32"/>
          <w:szCs w:val="32"/>
          <w:u w:val="single"/>
        </w:rPr>
        <w:t>组织力量，切实提高街面见警率、管事率，实现治安案件发案率全年同比下降</w:t>
      </w:r>
      <w:r>
        <w:rPr>
          <w:rFonts w:hint="eastAsia" w:ascii="仿宋_GB2312" w:hAnsi="仿宋_GB2312" w:eastAsia="仿宋_GB2312" w:cs="仿宋_GB2312"/>
          <w:color w:val="FF0000"/>
          <w:sz w:val="32"/>
          <w:szCs w:val="32"/>
          <w:u w:val="single"/>
          <w:lang w:val="en-US" w:eastAsia="zh-CN"/>
        </w:rPr>
        <w:t>36</w:t>
      </w:r>
      <w:r>
        <w:rPr>
          <w:rFonts w:hint="eastAsia" w:ascii="仿宋_GB2312" w:hAnsi="仿宋_GB2312" w:eastAsia="仿宋_GB2312" w:cs="仿宋_GB2312"/>
          <w:color w:val="FF0000"/>
          <w:sz w:val="32"/>
          <w:szCs w:val="32"/>
          <w:u w:val="single"/>
        </w:rPr>
        <w:t>%</w:t>
      </w:r>
      <w:r>
        <w:rPr>
          <w:rFonts w:hint="eastAsia" w:ascii="仿宋_GB2312" w:hAnsi="仿宋_GB2312" w:eastAsia="仿宋_GB2312" w:cs="仿宋_GB2312"/>
          <w:color w:val="FF0000"/>
          <w:sz w:val="32"/>
          <w:szCs w:val="32"/>
          <w:u w:val="single"/>
          <w:lang w:val="en-US" w:eastAsia="zh-CN"/>
        </w:rPr>
        <w:t>的优异成绩</w:t>
      </w:r>
      <w:r>
        <w:rPr>
          <w:rFonts w:hint="eastAsia" w:ascii="仿宋_GB2312" w:hAnsi="仿宋_GB2312" w:eastAsia="仿宋_GB2312" w:cs="仿宋_GB2312"/>
          <w:color w:val="FF0000"/>
          <w:sz w:val="32"/>
          <w:szCs w:val="32"/>
          <w:u w:val="single"/>
        </w:rPr>
        <w:t>。</w:t>
      </w:r>
      <w:r>
        <w:rPr>
          <w:rFonts w:hint="eastAsia" w:ascii="仿宋_GB2312" w:hAnsi="仿宋_GB2312" w:eastAsia="仿宋_GB2312" w:cs="仿宋_GB2312"/>
          <w:color w:val="FF0000"/>
          <w:sz w:val="32"/>
          <w:szCs w:val="32"/>
          <w:u w:val="single"/>
          <w:lang w:val="en-US" w:eastAsia="zh-CN"/>
        </w:rPr>
        <w:t>2024年以来，</w:t>
      </w:r>
      <w:r>
        <w:rPr>
          <w:rStyle w:val="14"/>
          <w:rFonts w:hint="eastAsia" w:ascii="仿宋_GB2312" w:hAnsi="仿宋_GB2312" w:eastAsia="仿宋_GB2312" w:cs="仿宋_GB2312"/>
          <w:b w:val="0"/>
          <w:bCs w:val="0"/>
          <w:color w:val="FF0000"/>
          <w:spacing w:val="0"/>
          <w:kern w:val="0"/>
          <w:sz w:val="32"/>
          <w:szCs w:val="32"/>
          <w:u w:val="single"/>
        </w:rPr>
        <w:t>开展巡逻防控</w:t>
      </w:r>
      <w:r>
        <w:rPr>
          <w:rStyle w:val="14"/>
          <w:rFonts w:hint="eastAsia" w:ascii="仿宋_GB2312" w:hAnsi="仿宋_GB2312" w:eastAsia="仿宋_GB2312" w:cs="仿宋_GB2312"/>
          <w:b w:val="0"/>
          <w:bCs w:val="0"/>
          <w:color w:val="FF0000"/>
          <w:spacing w:val="0"/>
          <w:kern w:val="0"/>
          <w:sz w:val="32"/>
          <w:szCs w:val="32"/>
          <w:u w:val="single"/>
          <w:lang w:val="en-US" w:eastAsia="zh-CN"/>
        </w:rPr>
        <w:t>1万余</w:t>
      </w:r>
      <w:r>
        <w:rPr>
          <w:rStyle w:val="14"/>
          <w:rFonts w:hint="eastAsia" w:ascii="仿宋_GB2312" w:hAnsi="仿宋_GB2312" w:eastAsia="仿宋_GB2312" w:cs="仿宋_GB2312"/>
          <w:b w:val="0"/>
          <w:bCs w:val="0"/>
          <w:color w:val="FF0000"/>
          <w:spacing w:val="0"/>
          <w:kern w:val="0"/>
          <w:sz w:val="32"/>
          <w:szCs w:val="32"/>
          <w:u w:val="single"/>
        </w:rPr>
        <w:t>次，出动警力</w:t>
      </w:r>
      <w:r>
        <w:rPr>
          <w:rStyle w:val="14"/>
          <w:rFonts w:hint="eastAsia" w:ascii="仿宋_GB2312" w:hAnsi="仿宋_GB2312" w:eastAsia="仿宋_GB2312" w:cs="仿宋_GB2312"/>
          <w:b w:val="0"/>
          <w:bCs w:val="0"/>
          <w:color w:val="FF0000"/>
          <w:spacing w:val="0"/>
          <w:kern w:val="0"/>
          <w:sz w:val="32"/>
          <w:szCs w:val="32"/>
          <w:u w:val="single"/>
          <w:lang w:val="en-US" w:eastAsia="zh-CN"/>
        </w:rPr>
        <w:t>2.5万</w:t>
      </w:r>
      <w:r>
        <w:rPr>
          <w:rStyle w:val="14"/>
          <w:rFonts w:hint="eastAsia" w:ascii="仿宋_GB2312" w:hAnsi="仿宋_GB2312" w:eastAsia="仿宋_GB2312" w:cs="仿宋_GB2312"/>
          <w:b w:val="0"/>
          <w:bCs w:val="0"/>
          <w:color w:val="FF0000"/>
          <w:spacing w:val="0"/>
          <w:kern w:val="0"/>
          <w:sz w:val="32"/>
          <w:szCs w:val="32"/>
          <w:u w:val="single"/>
        </w:rPr>
        <w:t>余人次，开展军警民联勤巡逻</w:t>
      </w:r>
      <w:r>
        <w:rPr>
          <w:rStyle w:val="14"/>
          <w:rFonts w:hint="eastAsia" w:ascii="仿宋_GB2312" w:hAnsi="仿宋_GB2312" w:eastAsia="仿宋_GB2312" w:cs="仿宋_GB2312"/>
          <w:b w:val="0"/>
          <w:bCs w:val="0"/>
          <w:color w:val="FF0000"/>
          <w:spacing w:val="0"/>
          <w:kern w:val="0"/>
          <w:sz w:val="32"/>
          <w:szCs w:val="32"/>
          <w:u w:val="single"/>
          <w:lang w:val="en-US" w:eastAsia="zh-CN"/>
        </w:rPr>
        <w:t>40</w:t>
      </w:r>
      <w:r>
        <w:rPr>
          <w:rStyle w:val="14"/>
          <w:rFonts w:hint="eastAsia" w:ascii="仿宋_GB2312" w:hAnsi="仿宋_GB2312" w:eastAsia="仿宋_GB2312" w:cs="仿宋_GB2312"/>
          <w:b w:val="0"/>
          <w:bCs w:val="0"/>
          <w:color w:val="FF0000"/>
          <w:spacing w:val="0"/>
          <w:kern w:val="0"/>
          <w:sz w:val="32"/>
          <w:szCs w:val="32"/>
          <w:u w:val="single"/>
        </w:rPr>
        <w:t>余次，</w:t>
      </w:r>
      <w:r>
        <w:rPr>
          <w:rFonts w:hint="eastAsia" w:ascii="仿宋_GB2312" w:hAnsi="仿宋_GB2312" w:eastAsia="仿宋_GB2312" w:cs="仿宋_GB2312"/>
          <w:color w:val="FF0000"/>
          <w:spacing w:val="0"/>
          <w:kern w:val="0"/>
          <w:sz w:val="32"/>
          <w:szCs w:val="32"/>
          <w:u w:val="single"/>
        </w:rPr>
        <w:t>盘查人员</w:t>
      </w:r>
      <w:r>
        <w:rPr>
          <w:rFonts w:hint="eastAsia" w:ascii="仿宋_GB2312" w:hAnsi="仿宋_GB2312" w:eastAsia="仿宋_GB2312" w:cs="仿宋_GB2312"/>
          <w:color w:val="FF0000"/>
          <w:spacing w:val="0"/>
          <w:kern w:val="0"/>
          <w:sz w:val="32"/>
          <w:szCs w:val="32"/>
          <w:u w:val="single"/>
          <w:lang w:val="en-US" w:eastAsia="zh-CN"/>
        </w:rPr>
        <w:t>7000</w:t>
      </w:r>
      <w:r>
        <w:rPr>
          <w:rFonts w:hint="eastAsia" w:ascii="仿宋_GB2312" w:hAnsi="仿宋_GB2312" w:eastAsia="仿宋_GB2312" w:cs="仿宋_GB2312"/>
          <w:color w:val="FF0000"/>
          <w:spacing w:val="0"/>
          <w:kern w:val="0"/>
          <w:sz w:val="32"/>
          <w:szCs w:val="32"/>
          <w:u w:val="single"/>
        </w:rPr>
        <w:t>余人次，盘查物品</w:t>
      </w:r>
      <w:r>
        <w:rPr>
          <w:rFonts w:hint="eastAsia" w:ascii="仿宋_GB2312" w:hAnsi="仿宋_GB2312" w:eastAsia="仿宋_GB2312" w:cs="仿宋_GB2312"/>
          <w:color w:val="FF0000"/>
          <w:spacing w:val="0"/>
          <w:kern w:val="0"/>
          <w:sz w:val="32"/>
          <w:szCs w:val="32"/>
          <w:u w:val="single"/>
          <w:lang w:val="en-US" w:eastAsia="zh-CN"/>
        </w:rPr>
        <w:t>8000</w:t>
      </w:r>
      <w:r>
        <w:rPr>
          <w:rFonts w:hint="eastAsia" w:ascii="仿宋_GB2312" w:hAnsi="仿宋_GB2312" w:eastAsia="仿宋_GB2312" w:cs="仿宋_GB2312"/>
          <w:color w:val="FF0000"/>
          <w:spacing w:val="0"/>
          <w:kern w:val="0"/>
          <w:sz w:val="32"/>
          <w:szCs w:val="32"/>
          <w:u w:val="single"/>
        </w:rPr>
        <w:t>件次，服务救助群</w:t>
      </w:r>
      <w:r>
        <w:rPr>
          <w:rFonts w:hint="eastAsia" w:ascii="仿宋_GB2312" w:hAnsi="仿宋_GB2312" w:eastAsia="仿宋_GB2312" w:cs="仿宋_GB2312"/>
          <w:color w:val="FF0000"/>
          <w:spacing w:val="0"/>
          <w:kern w:val="0"/>
          <w:sz w:val="32"/>
          <w:szCs w:val="32"/>
          <w:u w:val="single"/>
          <w:lang w:val="en-US" w:eastAsia="zh-CN"/>
        </w:rPr>
        <w:t>众60余</w:t>
      </w:r>
      <w:r>
        <w:rPr>
          <w:rFonts w:hint="eastAsia" w:ascii="仿宋_GB2312" w:hAnsi="仿宋_GB2312" w:eastAsia="仿宋_GB2312" w:cs="仿宋_GB2312"/>
          <w:color w:val="FF0000"/>
          <w:spacing w:val="0"/>
          <w:kern w:val="0"/>
          <w:sz w:val="32"/>
          <w:szCs w:val="32"/>
          <w:u w:val="single"/>
        </w:rPr>
        <w:t>人次</w:t>
      </w:r>
      <w:r>
        <w:rPr>
          <w:rFonts w:hint="eastAsia" w:ascii="仿宋_GB2312" w:hAnsi="仿宋_GB2312" w:eastAsia="仿宋_GB2312" w:cs="仿宋_GB2312"/>
          <w:color w:val="FF0000"/>
          <w:spacing w:val="0"/>
          <w:kern w:val="0"/>
          <w:sz w:val="32"/>
          <w:szCs w:val="32"/>
          <w:u w:val="single"/>
          <w:lang w:eastAsia="zh-CN"/>
        </w:rPr>
        <w:t>。</w:t>
      </w:r>
      <w:r>
        <w:rPr>
          <w:rFonts w:hint="eastAsia" w:ascii="仿宋_GB2312" w:hAnsi="仿宋_GB2312" w:eastAsia="仿宋_GB2312" w:cs="仿宋_GB2312"/>
          <w:color w:val="FF0000"/>
          <w:kern w:val="0"/>
          <w:sz w:val="32"/>
          <w:szCs w:val="32"/>
          <w:u w:val="single"/>
        </w:rPr>
        <w:t>检查重点单位</w:t>
      </w:r>
      <w:r>
        <w:rPr>
          <w:rFonts w:hint="eastAsia" w:ascii="仿宋_GB2312" w:hAnsi="仿宋_GB2312" w:eastAsia="仿宋_GB2312" w:cs="仿宋_GB2312"/>
          <w:color w:val="FF0000"/>
          <w:kern w:val="0"/>
          <w:sz w:val="32"/>
          <w:szCs w:val="32"/>
          <w:u w:val="single"/>
          <w:lang w:val="en-US" w:eastAsia="zh-CN"/>
        </w:rPr>
        <w:t>160</w:t>
      </w:r>
      <w:r>
        <w:rPr>
          <w:rFonts w:hint="eastAsia" w:ascii="仿宋_GB2312" w:hAnsi="仿宋_GB2312" w:eastAsia="仿宋_GB2312" w:cs="仿宋_GB2312"/>
          <w:color w:val="FF0000"/>
          <w:kern w:val="0"/>
          <w:sz w:val="32"/>
          <w:szCs w:val="32"/>
          <w:u w:val="single"/>
        </w:rPr>
        <w:t>家次，出租房</w:t>
      </w:r>
      <w:r>
        <w:rPr>
          <w:rFonts w:hint="eastAsia" w:ascii="仿宋_GB2312" w:hAnsi="仿宋_GB2312" w:eastAsia="仿宋_GB2312" w:cs="仿宋_GB2312"/>
          <w:color w:val="FF0000"/>
          <w:kern w:val="0"/>
          <w:sz w:val="32"/>
          <w:szCs w:val="32"/>
          <w:u w:val="single"/>
          <w:lang w:val="en-US" w:eastAsia="zh-CN"/>
        </w:rPr>
        <w:t>1100</w:t>
      </w:r>
      <w:r>
        <w:rPr>
          <w:rFonts w:hint="eastAsia" w:ascii="仿宋_GB2312" w:hAnsi="仿宋_GB2312" w:eastAsia="仿宋_GB2312" w:cs="仿宋_GB2312"/>
          <w:color w:val="FF0000"/>
          <w:kern w:val="0"/>
          <w:sz w:val="32"/>
          <w:szCs w:val="32"/>
          <w:u w:val="single"/>
        </w:rPr>
        <w:t>间次，摩托车、汽车修理业</w:t>
      </w:r>
      <w:r>
        <w:rPr>
          <w:rFonts w:hint="eastAsia" w:ascii="仿宋_GB2312" w:hAnsi="仿宋_GB2312" w:eastAsia="仿宋_GB2312" w:cs="仿宋_GB2312"/>
          <w:color w:val="FF0000"/>
          <w:kern w:val="0"/>
          <w:sz w:val="32"/>
          <w:szCs w:val="32"/>
          <w:u w:val="single"/>
          <w:lang w:val="en-US" w:eastAsia="zh-CN"/>
        </w:rPr>
        <w:t>30</w:t>
      </w:r>
      <w:r>
        <w:rPr>
          <w:rFonts w:hint="eastAsia" w:ascii="仿宋_GB2312" w:hAnsi="仿宋_GB2312" w:eastAsia="仿宋_GB2312" w:cs="仿宋_GB2312"/>
          <w:color w:val="FF0000"/>
          <w:kern w:val="0"/>
          <w:sz w:val="32"/>
          <w:szCs w:val="32"/>
          <w:u w:val="single"/>
        </w:rPr>
        <w:t>家次，商铺</w:t>
      </w:r>
      <w:r>
        <w:rPr>
          <w:rFonts w:hint="eastAsia" w:ascii="仿宋_GB2312" w:hAnsi="仿宋_GB2312" w:eastAsia="仿宋_GB2312" w:cs="仿宋_GB2312"/>
          <w:color w:val="FF0000"/>
          <w:kern w:val="0"/>
          <w:sz w:val="32"/>
          <w:szCs w:val="32"/>
          <w:u w:val="single"/>
          <w:lang w:val="en-US" w:eastAsia="zh-CN"/>
        </w:rPr>
        <w:t>1200</w:t>
      </w:r>
      <w:r>
        <w:rPr>
          <w:rFonts w:hint="eastAsia" w:ascii="仿宋_GB2312" w:hAnsi="仿宋_GB2312" w:eastAsia="仿宋_GB2312" w:cs="仿宋_GB2312"/>
          <w:color w:val="FF0000"/>
          <w:kern w:val="0"/>
          <w:sz w:val="32"/>
          <w:szCs w:val="32"/>
          <w:u w:val="single"/>
        </w:rPr>
        <w:t>家次，废旧金属收购站（点）</w:t>
      </w:r>
      <w:r>
        <w:rPr>
          <w:rFonts w:hint="eastAsia" w:ascii="仿宋_GB2312" w:hAnsi="仿宋_GB2312" w:eastAsia="仿宋_GB2312" w:cs="仿宋_GB2312"/>
          <w:color w:val="FF0000"/>
          <w:kern w:val="0"/>
          <w:sz w:val="32"/>
          <w:szCs w:val="32"/>
          <w:u w:val="single"/>
          <w:lang w:val="en-US" w:eastAsia="zh-CN"/>
        </w:rPr>
        <w:t>80</w:t>
      </w:r>
      <w:r>
        <w:rPr>
          <w:rFonts w:hint="eastAsia" w:ascii="仿宋_GB2312" w:hAnsi="仿宋_GB2312" w:eastAsia="仿宋_GB2312" w:cs="仿宋_GB2312"/>
          <w:color w:val="FF0000"/>
          <w:kern w:val="0"/>
          <w:sz w:val="32"/>
          <w:szCs w:val="32"/>
          <w:u w:val="single"/>
        </w:rPr>
        <w:t>家次，建筑工地</w:t>
      </w:r>
      <w:r>
        <w:rPr>
          <w:rFonts w:hint="eastAsia" w:ascii="仿宋_GB2312" w:hAnsi="仿宋_GB2312" w:eastAsia="仿宋_GB2312" w:cs="仿宋_GB2312"/>
          <w:color w:val="FF0000"/>
          <w:kern w:val="0"/>
          <w:sz w:val="32"/>
          <w:szCs w:val="32"/>
          <w:u w:val="single"/>
          <w:lang w:val="en-US" w:eastAsia="zh-CN"/>
        </w:rPr>
        <w:t>50</w:t>
      </w:r>
      <w:r>
        <w:rPr>
          <w:rFonts w:hint="eastAsia" w:ascii="仿宋_GB2312" w:hAnsi="仿宋_GB2312" w:eastAsia="仿宋_GB2312" w:cs="仿宋_GB2312"/>
          <w:color w:val="FF0000"/>
          <w:kern w:val="0"/>
          <w:sz w:val="32"/>
          <w:szCs w:val="32"/>
          <w:u w:val="single"/>
        </w:rPr>
        <w:t>家次，检查流动（暂住）人员</w:t>
      </w:r>
      <w:r>
        <w:rPr>
          <w:rFonts w:hint="eastAsia" w:ascii="仿宋_GB2312" w:hAnsi="仿宋_GB2312" w:eastAsia="仿宋_GB2312" w:cs="仿宋_GB2312"/>
          <w:color w:val="FF0000"/>
          <w:kern w:val="0"/>
          <w:sz w:val="32"/>
          <w:szCs w:val="32"/>
          <w:u w:val="single"/>
          <w:lang w:val="en-US" w:eastAsia="zh-CN"/>
        </w:rPr>
        <w:t>22000</w:t>
      </w:r>
      <w:r>
        <w:rPr>
          <w:rFonts w:hint="eastAsia" w:ascii="仿宋_GB2312" w:hAnsi="仿宋_GB2312" w:eastAsia="仿宋_GB2312" w:cs="仿宋_GB2312"/>
          <w:color w:val="FF0000"/>
          <w:kern w:val="0"/>
          <w:sz w:val="32"/>
          <w:szCs w:val="32"/>
          <w:u w:val="single"/>
        </w:rPr>
        <w:t>余人次</w:t>
      </w:r>
      <w:r>
        <w:rPr>
          <w:rFonts w:hint="eastAsia" w:ascii="仿宋_GB2312" w:hAnsi="仿宋_GB2312" w:eastAsia="仿宋_GB2312" w:cs="仿宋_GB2312"/>
          <w:color w:val="FF0000"/>
          <w:sz w:val="32"/>
          <w:szCs w:val="32"/>
          <w:u w:val="single"/>
        </w:rPr>
        <w:t>。</w:t>
      </w:r>
    </w:p>
    <w:p>
      <w:pPr>
        <w:keepNext w:val="0"/>
        <w:keepLines w:val="0"/>
        <w:pageBreakBefore w:val="0"/>
        <w:widowControl w:val="0"/>
        <w:kinsoku/>
        <w:wordWrap/>
        <w:overflowPunct/>
        <w:topLinePunct w:val="0"/>
        <w:autoSpaceDE w:val="0"/>
        <w:autoSpaceDN w:val="0"/>
        <w:bidi w:val="0"/>
        <w:adjustRightInd/>
        <w:snapToGrid/>
        <w:spacing w:line="576" w:lineRule="exact"/>
        <w:ind w:left="0" w:leftChars="0" w:right="0" w:rightChars="0" w:firstLine="643" w:firstLineChars="200"/>
        <w:jc w:val="both"/>
        <w:textAlignment w:val="auto"/>
        <w:rPr>
          <w:rFonts w:hint="eastAsia" w:ascii="仿宋_GB2312" w:hAnsi="仿宋_GB2312" w:eastAsia="仿宋_GB2312" w:cs="仿宋_GB2312"/>
          <w:color w:val="FF0000"/>
          <w:sz w:val="32"/>
          <w:szCs w:val="32"/>
          <w:u w:val="single"/>
          <w:lang w:val="en-US" w:eastAsia="zh-CN"/>
        </w:rPr>
      </w:pPr>
      <w:r>
        <w:rPr>
          <w:rFonts w:hint="eastAsia" w:ascii="仿宋_GB2312" w:hAnsi="仿宋_GB2312" w:eastAsia="仿宋_GB2312" w:cs="仿宋_GB2312"/>
          <w:b/>
          <w:bCs/>
          <w:color w:val="FF0000"/>
          <w:spacing w:val="0"/>
          <w:kern w:val="0"/>
          <w:sz w:val="32"/>
          <w:szCs w:val="32"/>
          <w:u w:val="single"/>
          <w:lang w:val="en-US" w:eastAsia="zh-CN"/>
        </w:rPr>
        <w:t>四是强化宗教领域管控。</w:t>
      </w:r>
      <w:r>
        <w:rPr>
          <w:rFonts w:hint="eastAsia" w:ascii="仿宋_GB2312" w:hAnsi="仿宋_GB2312" w:eastAsia="仿宋_GB2312" w:cs="仿宋_GB2312"/>
          <w:b w:val="0"/>
          <w:bCs w:val="0"/>
          <w:color w:val="FF0000"/>
          <w:kern w:val="0"/>
          <w:sz w:val="32"/>
          <w:u w:val="single"/>
          <w:shd w:val="clear" w:color="auto" w:fill="FFFFFF"/>
          <w:lang w:val="en-US" w:eastAsia="zh-CN"/>
        </w:rPr>
        <w:t>充分发挥驻寺民警作用，严格执行佛事活动报备、僧尼请销假制度、值班备勤机制，</w:t>
      </w:r>
      <w:r>
        <w:rPr>
          <w:rFonts w:hint="eastAsia" w:ascii="仿宋_GB2312" w:hAnsi="仿宋_GB2312" w:eastAsia="仿宋_GB2312" w:cs="仿宋_GB2312"/>
          <w:b w:val="0"/>
          <w:bCs w:val="0"/>
          <w:color w:val="FF0000"/>
          <w:sz w:val="32"/>
          <w:szCs w:val="32"/>
          <w:u w:val="single"/>
          <w:lang w:val="en-US" w:eastAsia="zh-CN"/>
        </w:rPr>
        <w:t>及时掌握</w:t>
      </w:r>
      <w:r>
        <w:rPr>
          <w:rFonts w:hint="eastAsia" w:ascii="仿宋_GB2312" w:hAnsi="仿宋_GB2312" w:eastAsia="仿宋_GB2312" w:cs="仿宋_GB2312"/>
          <w:b w:val="0"/>
          <w:bCs w:val="0"/>
          <w:color w:val="FF0000"/>
          <w:sz w:val="32"/>
          <w:szCs w:val="32"/>
          <w:u w:val="single"/>
        </w:rPr>
        <w:t>各寺庙情况</w:t>
      </w:r>
      <w:r>
        <w:rPr>
          <w:rFonts w:hint="eastAsia" w:ascii="仿宋_GB2312" w:hAnsi="仿宋_GB2312" w:eastAsia="仿宋_GB2312" w:cs="仿宋_GB2312"/>
          <w:b w:val="0"/>
          <w:bCs w:val="0"/>
          <w:color w:val="FF0000"/>
          <w:sz w:val="32"/>
          <w:szCs w:val="32"/>
          <w:u w:val="single"/>
          <w:lang w:val="en-US" w:eastAsia="zh-CN"/>
        </w:rPr>
        <w:t>和僧尼动态动向，</w:t>
      </w:r>
      <w:r>
        <w:rPr>
          <w:rFonts w:hint="eastAsia" w:ascii="仿宋_GB2312" w:hAnsi="仿宋_GB2312" w:eastAsia="仿宋_GB2312" w:cs="仿宋_GB2312"/>
          <w:b w:val="0"/>
          <w:bCs w:val="0"/>
          <w:color w:val="FF0000"/>
          <w:kern w:val="0"/>
          <w:sz w:val="32"/>
          <w:u w:val="single"/>
          <w:shd w:val="clear" w:color="auto" w:fill="FFFFFF"/>
          <w:lang w:val="en-US" w:eastAsia="zh-CN"/>
        </w:rPr>
        <w:t>严格落实僧尼请销假制度，及时掌握僧尼的思想动态、行动轨迹，</w:t>
      </w:r>
      <w:r>
        <w:rPr>
          <w:rFonts w:hint="eastAsia" w:ascii="仿宋_GB2312" w:hAnsi="仿宋_GB2312" w:eastAsia="仿宋_GB2312" w:cs="仿宋_GB2312"/>
          <w:b w:val="0"/>
          <w:bCs w:val="0"/>
          <w:color w:val="FF0000"/>
          <w:kern w:val="0"/>
          <w:sz w:val="32"/>
          <w:szCs w:val="32"/>
          <w:u w:val="single"/>
        </w:rPr>
        <w:t>严防聚集闹事</w:t>
      </w:r>
      <w:r>
        <w:rPr>
          <w:rFonts w:hint="eastAsia" w:ascii="仿宋_GB2312" w:hAnsi="仿宋_GB2312" w:eastAsia="仿宋_GB2312" w:cs="仿宋_GB2312"/>
          <w:b w:val="0"/>
          <w:bCs w:val="0"/>
          <w:color w:val="FF0000"/>
          <w:kern w:val="0"/>
          <w:sz w:val="32"/>
          <w:szCs w:val="32"/>
          <w:u w:val="single"/>
          <w:lang w:val="en-US" w:eastAsia="zh-CN"/>
        </w:rPr>
        <w:t>等案事件发生</w:t>
      </w:r>
      <w:r>
        <w:rPr>
          <w:rFonts w:hint="eastAsia" w:ascii="仿宋_GB2312" w:hAnsi="仿宋_GB2312" w:eastAsia="仿宋_GB2312" w:cs="仿宋_GB2312"/>
          <w:b w:val="0"/>
          <w:bCs w:val="0"/>
          <w:color w:val="FF0000"/>
          <w:sz w:val="32"/>
          <w:szCs w:val="32"/>
          <w:u w:val="single"/>
        </w:rPr>
        <w:t>。</w:t>
      </w:r>
      <w:r>
        <w:rPr>
          <w:rFonts w:hint="eastAsia" w:ascii="仿宋_GB2312" w:hAnsi="仿宋_GB2312" w:eastAsia="仿宋_GB2312" w:cs="仿宋_GB2312"/>
          <w:b w:val="0"/>
          <w:bCs w:val="0"/>
          <w:color w:val="FF0000"/>
          <w:sz w:val="32"/>
          <w:szCs w:val="32"/>
          <w:u w:val="single"/>
          <w:lang w:val="en-US" w:eastAsia="zh-CN"/>
        </w:rPr>
        <w:t>2024年，对寺庙警务工作开展检查13次，</w:t>
      </w:r>
      <w:r>
        <w:rPr>
          <w:rFonts w:hint="eastAsia" w:ascii="仿宋_GB2312" w:hAnsi="仿宋_GB2312" w:eastAsia="仿宋_GB2312" w:cs="仿宋_GB2312"/>
          <w:color w:val="FF0000"/>
          <w:sz w:val="32"/>
          <w:szCs w:val="32"/>
          <w:u w:val="single"/>
          <w:lang w:val="en-US" w:eastAsia="zh-CN"/>
        </w:rPr>
        <w:t>对寺庙财税、非法宗教活动、邪教、反宣渗透、隐患排查等相关情况开展排查14次，对辖区内重点寺庙调度260次，重点僧尼调度170次，“418”涉藏平台寺庙调度230次，更新完善“一寺一档”“一寺一策”1次，更新完善各类场所档案40份，各类人员档案1417份，</w:t>
      </w:r>
      <w:r>
        <w:rPr>
          <w:rFonts w:hint="eastAsia" w:ascii="仿宋_GB2312" w:hAnsi="黑体" w:eastAsia="仿宋_GB2312"/>
          <w:color w:val="FF0000"/>
          <w:sz w:val="32"/>
          <w:szCs w:val="32"/>
          <w:u w:val="single"/>
          <w:lang w:val="en-US" w:eastAsia="zh-CN"/>
        </w:rPr>
        <w:t>联合驻寺民警对寺庙僧尼开展普法宣传教育100余次，公安局党委联系重点寺庙56次。</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eastAsia="仿宋_GB2312"/>
          <w:color w:val="FF0000"/>
          <w:w w:val="98"/>
          <w:sz w:val="32"/>
          <w:u w:val="single"/>
          <w:lang w:val="en-US" w:eastAsia="zh-CN"/>
        </w:rPr>
      </w:pPr>
      <w:r>
        <w:rPr>
          <w:rFonts w:hint="eastAsia" w:ascii="仿宋_GB2312" w:hAnsi="仿宋_GB2312" w:eastAsia="仿宋_GB2312" w:cs="仿宋_GB2312"/>
          <w:b/>
          <w:bCs/>
          <w:snapToGrid w:val="0"/>
          <w:color w:val="FF0000"/>
          <w:kern w:val="2"/>
          <w:sz w:val="32"/>
          <w:szCs w:val="32"/>
          <w:highlight w:val="none"/>
          <w:u w:val="single"/>
          <w:lang w:val="en-US" w:eastAsia="zh-CN"/>
        </w:rPr>
        <w:t>五是深入开展高黎贡山（伯舒拉岭）生物生态安全工作。</w:t>
      </w:r>
      <w:r>
        <w:rPr>
          <w:rFonts w:hint="eastAsia" w:ascii="仿宋_GB2312" w:hAnsi="仿宋_GB2312" w:eastAsia="仿宋_GB2312" w:cs="仿宋_GB2312"/>
          <w:color w:val="FF0000"/>
          <w:sz w:val="32"/>
          <w:szCs w:val="32"/>
          <w:u w:val="single"/>
          <w:lang w:eastAsia="zh-CN"/>
        </w:rPr>
        <w:t>持续</w:t>
      </w:r>
      <w:r>
        <w:rPr>
          <w:rFonts w:hint="eastAsia" w:ascii="仿宋_GB2312" w:hAnsi="仿宋_GB2312" w:eastAsia="仿宋_GB2312" w:cs="仿宋_GB2312"/>
          <w:b w:val="0"/>
          <w:bCs w:val="0"/>
          <w:color w:val="FF0000"/>
          <w:sz w:val="32"/>
          <w:szCs w:val="32"/>
          <w:u w:val="single"/>
          <w:lang w:val="en-US" w:eastAsia="zh-CN"/>
        </w:rPr>
        <w:t>推进落实2024年高黎贡山（伯舒拉岭）生物生态安全防范和保护工作重点任务，统筹发展和安全两件大事，不断筑牢国家生物生态安全屏障。截至目前，召开高黎贡山</w:t>
      </w:r>
      <w:r>
        <w:rPr>
          <w:rFonts w:hint="eastAsia" w:ascii="仿宋_GB2312" w:hAnsi="仿宋_GB2312" w:eastAsia="仿宋_GB2312" w:cs="仿宋_GB2312"/>
          <w:b w:val="0"/>
          <w:bCs w:val="0"/>
          <w:color w:val="FF0000"/>
          <w:w w:val="98"/>
          <w:sz w:val="32"/>
          <w:szCs w:val="32"/>
          <w:u w:val="single"/>
          <w:lang w:val="en-US" w:eastAsia="zh-CN"/>
        </w:rPr>
        <w:t>（伯舒拉岭）生物生态安全防范和保护工作安排部署会议1次，</w:t>
      </w:r>
      <w:r>
        <w:rPr>
          <w:rFonts w:hint="eastAsia" w:ascii="仿宋_GB2312" w:hAnsi="仿宋_GB2312" w:eastAsia="仿宋_GB2312" w:cs="仿宋_GB2312"/>
          <w:color w:val="FF0000"/>
          <w:w w:val="98"/>
          <w:sz w:val="32"/>
          <w:szCs w:val="32"/>
          <w:u w:val="single"/>
          <w:lang w:val="en-US" w:eastAsia="zh-CN"/>
        </w:rPr>
        <w:t>开展针对境外非政府组织及其人员进行摸排调查42次，</w:t>
      </w:r>
      <w:r>
        <w:rPr>
          <w:rFonts w:hint="eastAsia" w:ascii="仿宋_GB2312" w:eastAsia="仿宋_GB2312"/>
          <w:color w:val="FF0000"/>
          <w:w w:val="98"/>
          <w:sz w:val="32"/>
          <w:u w:val="single"/>
          <w:lang w:val="en-US" w:eastAsia="zh-CN"/>
        </w:rPr>
        <w:t>搜集涉高黎贡山</w:t>
      </w:r>
      <w:r>
        <w:rPr>
          <w:rFonts w:hint="eastAsia" w:ascii="仿宋_GB2312" w:hAnsi="仿宋_GB2312" w:eastAsia="仿宋_GB2312" w:cs="仿宋_GB2312"/>
          <w:color w:val="FF0000"/>
          <w:w w:val="98"/>
          <w:sz w:val="32"/>
          <w:szCs w:val="32"/>
          <w:u w:val="single"/>
          <w:lang w:val="en-US" w:eastAsia="zh-CN"/>
        </w:rPr>
        <w:t>（伯舒拉岭）</w:t>
      </w:r>
      <w:r>
        <w:rPr>
          <w:rFonts w:hint="eastAsia" w:ascii="仿宋_GB2312" w:eastAsia="仿宋_GB2312"/>
          <w:color w:val="FF0000"/>
          <w:w w:val="98"/>
          <w:sz w:val="32"/>
          <w:u w:val="single"/>
          <w:lang w:val="en-US" w:eastAsia="zh-CN"/>
        </w:rPr>
        <w:t>区域的情报信息650余条，有效情报28条。</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29" w:firstLineChars="200"/>
        <w:textAlignment w:val="auto"/>
        <w:rPr>
          <w:rFonts w:hint="eastAsia" w:ascii="仿宋_GB2312" w:hAnsi="仿宋_GB2312" w:eastAsia="仿宋_GB2312" w:cs="仿宋_GB2312"/>
          <w:color w:val="FF0000"/>
          <w:sz w:val="32"/>
          <w:szCs w:val="32"/>
          <w:u w:val="single"/>
          <w:lang w:val="en-US" w:eastAsia="zh-CN"/>
        </w:rPr>
      </w:pPr>
      <w:r>
        <w:rPr>
          <w:rFonts w:hint="eastAsia" w:ascii="仿宋_GB2312" w:eastAsia="仿宋_GB2312"/>
          <w:b/>
          <w:bCs/>
          <w:color w:val="FF0000"/>
          <w:w w:val="98"/>
          <w:sz w:val="32"/>
          <w:u w:val="single"/>
          <w:lang w:val="en-US" w:eastAsia="zh-CN"/>
        </w:rPr>
        <w:t>六是</w:t>
      </w:r>
      <w:r>
        <w:rPr>
          <w:rFonts w:hint="eastAsia" w:ascii="仿宋_GB2312" w:hAnsi="仿宋_GB2312" w:eastAsia="仿宋_GB2312" w:cs="仿宋_GB2312"/>
          <w:b/>
          <w:bCs/>
          <w:color w:val="FF0000"/>
          <w:sz w:val="32"/>
          <w:szCs w:val="32"/>
          <w:u w:val="single"/>
          <w:lang w:val="en-US" w:eastAsia="zh-CN"/>
        </w:rPr>
        <w:t>深入开展反分裂、反邪教破坏和境外基督教渗透专项行动。</w:t>
      </w:r>
      <w:r>
        <w:rPr>
          <w:rFonts w:hint="eastAsia" w:ascii="仿宋_GB2312" w:hAnsi="仿宋_GB2312" w:eastAsia="仿宋_GB2312" w:cs="仿宋_GB2312"/>
          <w:color w:val="FF0000"/>
          <w:sz w:val="32"/>
          <w:szCs w:val="32"/>
          <w:u w:val="single"/>
          <w:lang w:val="en-US" w:eastAsia="zh-CN"/>
        </w:rPr>
        <w:t>制定《八宿县防范打击邪教破坏和抵御境外基督教渗透专项行动工作方案》，对照重点工作目标任务，统筹安排好各项工作，压实各职能部门工作职责，细化分工。我委制发了600份《抵制邪教筑牢反邪防线》海报，通过在人员聚集点、村委会、寺庙等显眼位置张贴宣传海报，面对面为农牧民群众、僧人详细讲解了“什么是邪教、邪教的危害有哪些、我们应该如何抵御邪教”等知识，让农牧民群众充分认识到邪教的本质及危害性，引导农牧民群众远离邪教诱惑、崇尚科学文明，对邪教做到不听、不看、不信、不传，鼓励农牧民群众积极检举邪教的违法行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b/>
          <w:bCs/>
          <w:color w:val="FF0000"/>
          <w:sz w:val="32"/>
          <w:szCs w:val="32"/>
          <w:highlight w:val="none"/>
          <w:u w:val="single"/>
          <w:lang w:eastAsia="zh-CN"/>
        </w:rPr>
        <w:t>七是加强特殊人群管控，努力消除风险隐患。</w:t>
      </w:r>
      <w:r>
        <w:rPr>
          <w:rFonts w:hint="eastAsia" w:ascii="仿宋_GB2312" w:hAnsi="仿宋_GB2312" w:eastAsia="仿宋_GB2312" w:cs="仿宋_GB2312"/>
          <w:b w:val="0"/>
          <w:bCs w:val="0"/>
          <w:color w:val="FF0000"/>
          <w:sz w:val="32"/>
          <w:szCs w:val="32"/>
          <w:highlight w:val="none"/>
          <w:u w:val="single"/>
          <w:lang w:eastAsia="zh-CN"/>
        </w:rPr>
        <w:t>向社区矫正对象大力宣传法律法规和政策措施，组织社区矫正对象学习《宪法》《民法典》《社区矫正法》《人民调解法》《法律援助法》《行政复议法》《治安管理处罚法》等法律法规为主要内容，为防范春节、藏历新年期间打架斗殴、赌博、酗酒、违规驾驶等重新犯罪行为和预防矫正对象不履行请销假手续，擅离辖区等脱管、漏管现象开展集中学习教育活动。截至目前，</w:t>
      </w:r>
      <w:r>
        <w:rPr>
          <w:rFonts w:hint="eastAsia" w:ascii="仿宋_GB2312" w:hAnsi="仿宋_GB2312" w:eastAsia="仿宋_GB2312" w:cs="仿宋_GB2312"/>
          <w:b w:val="0"/>
          <w:bCs w:val="0"/>
          <w:color w:val="FF0000"/>
          <w:sz w:val="32"/>
          <w:szCs w:val="32"/>
          <w:u w:val="single"/>
          <w:lang w:val="en-US" w:eastAsia="zh-CN"/>
        </w:rPr>
        <w:t>组织社区矫正对象开展集中学习、公益劳动各12次；累计社会调查评估9人，接收矫正对象5人，累计期满解除2人，居住地变更迁出2人，现在册矫正对象4人，其中假释1人，暂予监外执行0人，缓刑3人，管制0人，未出现托管漏管问题，再犯罪率为零。</w:t>
      </w:r>
      <w:r>
        <w:rPr>
          <w:rFonts w:hint="eastAsia" w:ascii="仿宋_GB2312" w:hAnsi="仿宋_GB2312" w:eastAsia="仿宋_GB2312" w:cs="仿宋_GB2312"/>
          <w:b w:val="0"/>
          <w:bCs w:val="0"/>
          <w:color w:val="FF0000"/>
          <w:sz w:val="32"/>
          <w:szCs w:val="32"/>
          <w:highlight w:val="none"/>
          <w:u w:val="single"/>
          <w:lang w:eastAsia="zh-CN"/>
        </w:rPr>
        <w:t>安置帮教对象</w:t>
      </w:r>
      <w:r>
        <w:rPr>
          <w:rFonts w:hint="eastAsia" w:ascii="仿宋_GB2312" w:hAnsi="仿宋_GB2312" w:eastAsia="仿宋_GB2312" w:cs="仿宋_GB2312"/>
          <w:b w:val="0"/>
          <w:bCs w:val="0"/>
          <w:color w:val="FF0000"/>
          <w:sz w:val="32"/>
          <w:szCs w:val="32"/>
          <w:highlight w:val="none"/>
          <w:u w:val="single"/>
          <w:lang w:val="en-US" w:eastAsia="zh-CN"/>
        </w:rPr>
        <w:t>78</w:t>
      </w:r>
      <w:r>
        <w:rPr>
          <w:rFonts w:hint="eastAsia" w:ascii="仿宋_GB2312" w:hAnsi="仿宋_GB2312" w:eastAsia="仿宋_GB2312" w:cs="仿宋_GB2312"/>
          <w:b w:val="0"/>
          <w:bCs w:val="0"/>
          <w:color w:val="FF0000"/>
          <w:sz w:val="32"/>
          <w:szCs w:val="32"/>
          <w:highlight w:val="none"/>
          <w:u w:val="single"/>
          <w:lang w:eastAsia="zh-CN"/>
        </w:rPr>
        <w:t>人，其中居住本县</w:t>
      </w:r>
      <w:r>
        <w:rPr>
          <w:rFonts w:hint="eastAsia" w:ascii="仿宋_GB2312" w:hAnsi="仿宋_GB2312" w:eastAsia="仿宋_GB2312" w:cs="仿宋_GB2312"/>
          <w:b w:val="0"/>
          <w:bCs w:val="0"/>
          <w:color w:val="FF0000"/>
          <w:sz w:val="32"/>
          <w:szCs w:val="32"/>
          <w:highlight w:val="none"/>
          <w:u w:val="single"/>
          <w:lang w:val="en-US" w:eastAsia="zh-CN"/>
        </w:rPr>
        <w:t>69人、</w:t>
      </w:r>
      <w:r>
        <w:rPr>
          <w:rFonts w:hint="eastAsia" w:ascii="仿宋_GB2312" w:hAnsi="仿宋_GB2312" w:eastAsia="仿宋_GB2312" w:cs="仿宋_GB2312"/>
          <w:b w:val="0"/>
          <w:bCs w:val="0"/>
          <w:color w:val="FF0000"/>
          <w:sz w:val="32"/>
          <w:szCs w:val="32"/>
          <w:highlight w:val="none"/>
          <w:u w:val="single"/>
          <w:lang w:eastAsia="zh-CN"/>
        </w:rPr>
        <w:t>区内其他地市1</w:t>
      </w:r>
      <w:r>
        <w:rPr>
          <w:rFonts w:hint="eastAsia" w:ascii="仿宋_GB2312" w:hAnsi="仿宋_GB2312" w:eastAsia="仿宋_GB2312" w:cs="仿宋_GB2312"/>
          <w:b w:val="0"/>
          <w:bCs w:val="0"/>
          <w:color w:val="FF0000"/>
          <w:sz w:val="32"/>
          <w:szCs w:val="32"/>
          <w:highlight w:val="none"/>
          <w:u w:val="single"/>
          <w:lang w:val="en-US" w:eastAsia="zh-CN"/>
        </w:rPr>
        <w:t>6</w:t>
      </w:r>
      <w:r>
        <w:rPr>
          <w:rFonts w:hint="eastAsia" w:ascii="仿宋_GB2312" w:hAnsi="仿宋_GB2312" w:eastAsia="仿宋_GB2312" w:cs="仿宋_GB2312"/>
          <w:b w:val="0"/>
          <w:bCs w:val="0"/>
          <w:color w:val="FF0000"/>
          <w:sz w:val="32"/>
          <w:szCs w:val="32"/>
          <w:highlight w:val="none"/>
          <w:u w:val="single"/>
          <w:lang w:eastAsia="zh-CN"/>
        </w:rPr>
        <w:t>人（拉萨</w:t>
      </w:r>
      <w:r>
        <w:rPr>
          <w:rFonts w:hint="eastAsia" w:ascii="仿宋_GB2312" w:hAnsi="仿宋_GB2312" w:eastAsia="仿宋_GB2312" w:cs="仿宋_GB2312"/>
          <w:b w:val="0"/>
          <w:bCs w:val="0"/>
          <w:color w:val="FF0000"/>
          <w:sz w:val="32"/>
          <w:szCs w:val="32"/>
          <w:highlight w:val="none"/>
          <w:u w:val="single"/>
          <w:lang w:val="en-US" w:eastAsia="zh-CN"/>
        </w:rPr>
        <w:t>6人、林芝3人</w:t>
      </w:r>
      <w:r>
        <w:rPr>
          <w:rFonts w:hint="eastAsia" w:ascii="仿宋_GB2312" w:hAnsi="仿宋_GB2312" w:eastAsia="仿宋_GB2312" w:cs="仿宋_GB2312"/>
          <w:b w:val="0"/>
          <w:bCs w:val="0"/>
          <w:color w:val="FF0000"/>
          <w:sz w:val="32"/>
          <w:szCs w:val="32"/>
          <w:highlight w:val="none"/>
          <w:u w:val="single"/>
          <w:lang w:eastAsia="zh-CN"/>
        </w:rPr>
        <w:t>），累计衔接</w:t>
      </w:r>
      <w:r>
        <w:rPr>
          <w:rFonts w:hint="eastAsia" w:ascii="仿宋_GB2312" w:hAnsi="仿宋_GB2312" w:eastAsia="仿宋_GB2312" w:cs="仿宋_GB2312"/>
          <w:b w:val="0"/>
          <w:bCs w:val="0"/>
          <w:color w:val="FF0000"/>
          <w:sz w:val="32"/>
          <w:szCs w:val="32"/>
          <w:highlight w:val="none"/>
          <w:u w:val="single"/>
          <w:lang w:val="en-US" w:eastAsia="zh-CN"/>
        </w:rPr>
        <w:t>5人。</w:t>
      </w:r>
      <w:r>
        <w:rPr>
          <w:rFonts w:hint="eastAsia" w:ascii="仿宋_GB2312" w:hAnsi="仿宋_GB2312" w:eastAsia="仿宋_GB2312" w:cs="仿宋_GB2312"/>
          <w:b w:val="0"/>
          <w:bCs w:val="0"/>
          <w:color w:val="FF0000"/>
          <w:sz w:val="32"/>
          <w:szCs w:val="32"/>
          <w:highlight w:val="none"/>
          <w:u w:val="single"/>
          <w:lang w:eastAsia="zh-CN"/>
        </w:rPr>
        <w:t>联合乡（镇）综治和派出所共开展排查</w:t>
      </w:r>
      <w:r>
        <w:rPr>
          <w:rFonts w:hint="eastAsia" w:ascii="仿宋_GB2312" w:hAnsi="仿宋_GB2312" w:eastAsia="仿宋_GB2312" w:cs="仿宋_GB2312"/>
          <w:b w:val="0"/>
          <w:bCs w:val="0"/>
          <w:color w:val="FF0000"/>
          <w:sz w:val="32"/>
          <w:szCs w:val="32"/>
          <w:highlight w:val="none"/>
          <w:u w:val="single"/>
          <w:lang w:val="en-US" w:eastAsia="zh-CN"/>
        </w:rPr>
        <w:t>30</w:t>
      </w:r>
      <w:r>
        <w:rPr>
          <w:rFonts w:hint="eastAsia" w:ascii="仿宋_GB2312" w:hAnsi="仿宋_GB2312" w:eastAsia="仿宋_GB2312" w:cs="仿宋_GB2312"/>
          <w:b w:val="0"/>
          <w:bCs w:val="0"/>
          <w:color w:val="FF0000"/>
          <w:sz w:val="32"/>
          <w:szCs w:val="32"/>
          <w:highlight w:val="none"/>
          <w:u w:val="single"/>
          <w:lang w:eastAsia="zh-CN"/>
        </w:rPr>
        <w:t>余次、报平安</w:t>
      </w:r>
      <w:r>
        <w:rPr>
          <w:rFonts w:hint="eastAsia" w:ascii="仿宋_GB2312" w:hAnsi="仿宋_GB2312" w:eastAsia="仿宋_GB2312" w:cs="仿宋_GB2312"/>
          <w:b w:val="0"/>
          <w:bCs w:val="0"/>
          <w:color w:val="FF0000"/>
          <w:sz w:val="32"/>
          <w:szCs w:val="32"/>
          <w:highlight w:val="none"/>
          <w:u w:val="single"/>
          <w:lang w:val="en-US" w:eastAsia="zh-CN"/>
        </w:rPr>
        <w:t>60</w:t>
      </w:r>
      <w:r>
        <w:rPr>
          <w:rFonts w:hint="eastAsia" w:ascii="仿宋_GB2312" w:hAnsi="仿宋_GB2312" w:eastAsia="仿宋_GB2312" w:cs="仿宋_GB2312"/>
          <w:b w:val="0"/>
          <w:bCs w:val="0"/>
          <w:color w:val="FF0000"/>
          <w:sz w:val="32"/>
          <w:szCs w:val="32"/>
          <w:highlight w:val="none"/>
          <w:u w:val="single"/>
          <w:lang w:eastAsia="zh-CN"/>
        </w:rPr>
        <w:t>余次；每天按时履行“939”手机上签到打卡3次，及时处理系统上的警报处理、签到、轨迹核查</w:t>
      </w:r>
      <w:r>
        <w:rPr>
          <w:rFonts w:hint="eastAsia" w:ascii="仿宋_GB2312" w:hAnsi="仿宋_GB2312" w:eastAsia="仿宋_GB2312" w:cs="仿宋_GB2312"/>
          <w:b w:val="0"/>
          <w:bCs w:val="0"/>
          <w:color w:val="FF0000"/>
          <w:sz w:val="32"/>
          <w:szCs w:val="32"/>
          <w:highlight w:val="none"/>
          <w:u w:val="single"/>
          <w:lang w:val="en-US" w:eastAsia="zh-CN"/>
        </w:rPr>
        <w:t>200</w:t>
      </w:r>
      <w:r>
        <w:rPr>
          <w:rFonts w:hint="eastAsia" w:ascii="仿宋_GB2312" w:hAnsi="仿宋_GB2312" w:eastAsia="仿宋_GB2312" w:cs="仿宋_GB2312"/>
          <w:b w:val="0"/>
          <w:bCs w:val="0"/>
          <w:color w:val="FF0000"/>
          <w:sz w:val="32"/>
          <w:szCs w:val="32"/>
          <w:highlight w:val="none"/>
          <w:u w:val="single"/>
          <w:lang w:eastAsia="zh-CN"/>
        </w:rPr>
        <w:t>余次，开展集中教育及公益劳动</w:t>
      </w:r>
      <w:r>
        <w:rPr>
          <w:rFonts w:hint="eastAsia" w:ascii="仿宋_GB2312" w:hAnsi="仿宋_GB2312" w:eastAsia="仿宋_GB2312" w:cs="仿宋_GB2312"/>
          <w:b w:val="0"/>
          <w:bCs w:val="0"/>
          <w:color w:val="FF0000"/>
          <w:sz w:val="32"/>
          <w:szCs w:val="32"/>
          <w:highlight w:val="none"/>
          <w:u w:val="single"/>
          <w:lang w:val="en-US" w:eastAsia="zh-CN"/>
        </w:rPr>
        <w:t>6</w:t>
      </w:r>
      <w:r>
        <w:rPr>
          <w:rFonts w:hint="eastAsia" w:ascii="仿宋_GB2312" w:hAnsi="仿宋_GB2312" w:eastAsia="仿宋_GB2312" w:cs="仿宋_GB2312"/>
          <w:b w:val="0"/>
          <w:bCs w:val="0"/>
          <w:color w:val="FF0000"/>
          <w:sz w:val="32"/>
          <w:szCs w:val="32"/>
          <w:highlight w:val="none"/>
          <w:u w:val="single"/>
          <w:lang w:eastAsia="zh-CN"/>
        </w:rPr>
        <w:t>次。前期通过家访、调查、谈话、与乡（镇）村（居）核实后，确定22名生活确实困难的刑满释放安置帮教和社区矫正对象，并积极与县民政局沟通，将此类人员纳入救助范围，发放临时救助物资折合人民币</w:t>
      </w:r>
      <w:r>
        <w:rPr>
          <w:rFonts w:hint="eastAsia" w:ascii="仿宋_GB2312" w:hAnsi="仿宋_GB2312" w:eastAsia="仿宋_GB2312" w:cs="仿宋_GB2312"/>
          <w:b w:val="0"/>
          <w:bCs w:val="0"/>
          <w:color w:val="FF0000"/>
          <w:sz w:val="32"/>
          <w:szCs w:val="32"/>
          <w:highlight w:val="none"/>
          <w:u w:val="single"/>
          <w:lang w:val="en-US" w:eastAsia="zh-CN"/>
        </w:rPr>
        <w:t>2.2万元；县国保大队</w:t>
      </w:r>
      <w:r>
        <w:rPr>
          <w:rFonts w:hint="eastAsia" w:ascii="仿宋_GB2312" w:hAnsi="仿宋_GB2312" w:eastAsia="仿宋_GB2312" w:cs="仿宋_GB2312"/>
          <w:color w:val="FF0000"/>
          <w:sz w:val="32"/>
          <w:szCs w:val="32"/>
          <w:u w:val="single"/>
        </w:rPr>
        <w:t>对重中之重人员落实“一人一策、一人一专班”措施，</w:t>
      </w:r>
      <w:r>
        <w:rPr>
          <w:rFonts w:hint="eastAsia" w:ascii="仿宋_GB2312" w:hAnsi="黑体" w:eastAsia="仿宋_GB2312"/>
          <w:color w:val="FF0000"/>
          <w:sz w:val="32"/>
          <w:szCs w:val="32"/>
          <w:u w:val="single"/>
          <w:lang w:val="en-US" w:eastAsia="zh-CN"/>
        </w:rPr>
        <w:t>严格按照重点人管控要求进行见面谈话和电话调度制度，总计对重点人微信视频调度820余次，联合乡镇派出所对重点人见面谈话380余次，“217”、“大情报”平台数据更新126条，“103”平台数据更新317条，</w:t>
      </w:r>
      <w:r>
        <w:rPr>
          <w:rFonts w:hint="eastAsia" w:ascii="仿宋_GB2312" w:hAnsi="仿宋_GB2312" w:eastAsia="仿宋_GB2312" w:cs="仿宋_GB2312"/>
          <w:color w:val="FF0000"/>
          <w:sz w:val="32"/>
          <w:szCs w:val="32"/>
          <w:u w:val="single"/>
        </w:rPr>
        <w:t>及时对活跃人员、苗头问题进行敲打提醒和落地化解，有效确保全县</w:t>
      </w:r>
      <w:r>
        <w:rPr>
          <w:rFonts w:hint="eastAsia" w:ascii="仿宋_GB2312" w:hAnsi="仿宋_GB2312" w:eastAsia="仿宋_GB2312" w:cs="仿宋_GB2312"/>
          <w:color w:val="FF0000"/>
          <w:sz w:val="32"/>
          <w:szCs w:val="32"/>
          <w:u w:val="single"/>
          <w:lang w:val="en-US" w:eastAsia="zh-CN"/>
        </w:rPr>
        <w:t>8</w:t>
      </w:r>
      <w:r>
        <w:rPr>
          <w:rFonts w:hint="eastAsia" w:ascii="仿宋_GB2312" w:hAnsi="仿宋_GB2312" w:eastAsia="仿宋_GB2312" w:cs="仿宋_GB2312"/>
          <w:color w:val="FF0000"/>
          <w:sz w:val="32"/>
          <w:szCs w:val="32"/>
          <w:u w:val="single"/>
        </w:rPr>
        <w:t>名在册重点人员全部稳控在位。</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color w:val="FF0000"/>
          <w:sz w:val="32"/>
          <w:szCs w:val="32"/>
          <w:u w:val="single"/>
          <w:lang w:val="en-US" w:eastAsia="zh-CN"/>
        </w:rPr>
      </w:pPr>
      <w:r>
        <w:rPr>
          <w:rFonts w:hint="eastAsia" w:ascii="Times New Roman" w:hAnsi="Times New Roman" w:eastAsia="仿宋_GB2312" w:cs="Times New Roman"/>
          <w:b/>
          <w:bCs/>
          <w:color w:val="FF0000"/>
          <w:sz w:val="32"/>
          <w:szCs w:val="32"/>
          <w:u w:val="single"/>
          <w:lang w:eastAsia="zh-CN"/>
        </w:rPr>
        <w:t>八</w:t>
      </w:r>
      <w:r>
        <w:rPr>
          <w:rFonts w:hint="default" w:ascii="Times New Roman" w:hAnsi="Times New Roman" w:eastAsia="仿宋_GB2312" w:cs="Times New Roman"/>
          <w:b/>
          <w:bCs/>
          <w:color w:val="FF0000"/>
          <w:sz w:val="32"/>
          <w:szCs w:val="32"/>
          <w:u w:val="single"/>
          <w:lang w:eastAsia="zh-CN"/>
        </w:rPr>
        <w:t>是</w:t>
      </w:r>
      <w:r>
        <w:rPr>
          <w:rFonts w:hint="default" w:ascii="Times New Roman" w:hAnsi="Times New Roman" w:eastAsia="仿宋_GB2312" w:cs="Times New Roman"/>
          <w:b/>
          <w:bCs/>
          <w:color w:val="FF0000"/>
          <w:sz w:val="32"/>
          <w:szCs w:val="32"/>
          <w:u w:val="single"/>
        </w:rPr>
        <w:t>做强未成年人检察工作。</w:t>
      </w:r>
      <w:r>
        <w:rPr>
          <w:rFonts w:hint="default" w:ascii="Times New Roman" w:hAnsi="Times New Roman" w:eastAsia="仿宋_GB2312" w:cs="Times New Roman"/>
          <w:color w:val="FF0000"/>
          <w:sz w:val="32"/>
          <w:szCs w:val="32"/>
          <w:u w:val="single"/>
          <w:lang w:eastAsia="zh-CN"/>
        </w:rPr>
        <w:t>悉心守护未成年健康成长</w:t>
      </w:r>
      <w:r>
        <w:rPr>
          <w:rFonts w:hint="default" w:ascii="Times New Roman" w:hAnsi="Times New Roman" w:eastAsia="仿宋_GB2312" w:cs="Times New Roman"/>
          <w:color w:val="FF0000"/>
          <w:sz w:val="32"/>
          <w:szCs w:val="32"/>
          <w:u w:val="single"/>
        </w:rPr>
        <w:t>，</w:t>
      </w:r>
      <w:r>
        <w:rPr>
          <w:rFonts w:hint="default" w:ascii="Times New Roman" w:hAnsi="Times New Roman" w:eastAsia="仿宋_GB2312" w:cs="Times New Roman"/>
          <w:color w:val="FF0000"/>
          <w:sz w:val="32"/>
          <w:szCs w:val="32"/>
          <w:u w:val="single"/>
          <w:lang w:val="en-US" w:eastAsia="zh-CN"/>
        </w:rPr>
        <w:t>针对用工单位违规拖欠未成年人工资</w:t>
      </w:r>
      <w:r>
        <w:rPr>
          <w:rFonts w:hint="default" w:ascii="Times New Roman" w:hAnsi="Times New Roman" w:eastAsia="仿宋_GB2312" w:cs="Times New Roman"/>
          <w:color w:val="FF0000"/>
          <w:sz w:val="32"/>
          <w:szCs w:val="32"/>
          <w:u w:val="single"/>
          <w:lang w:eastAsia="zh-CN"/>
        </w:rPr>
        <w:t>，</w:t>
      </w:r>
      <w:r>
        <w:rPr>
          <w:rFonts w:hint="default" w:ascii="Times New Roman" w:hAnsi="Times New Roman" w:eastAsia="仿宋_GB2312" w:cs="Times New Roman"/>
          <w:color w:val="FF0000"/>
          <w:sz w:val="32"/>
          <w:szCs w:val="32"/>
          <w:u w:val="single"/>
        </w:rPr>
        <w:t>办理民事支持起诉案件</w:t>
      </w:r>
      <w:r>
        <w:rPr>
          <w:rFonts w:hint="default" w:ascii="Times New Roman" w:hAnsi="Times New Roman" w:eastAsia="仿宋_GB2312" w:cs="Times New Roman"/>
          <w:color w:val="FF0000"/>
          <w:sz w:val="32"/>
          <w:szCs w:val="32"/>
          <w:u w:val="single"/>
          <w:lang w:val="en-US" w:eastAsia="zh-CN"/>
        </w:rPr>
        <w:t>2</w:t>
      </w:r>
      <w:r>
        <w:rPr>
          <w:rFonts w:hint="default" w:ascii="Times New Roman" w:hAnsi="Times New Roman" w:eastAsia="仿宋_GB2312" w:cs="Times New Roman"/>
          <w:color w:val="FF0000"/>
          <w:sz w:val="32"/>
          <w:szCs w:val="32"/>
          <w:u w:val="single"/>
        </w:rPr>
        <w:t>件，</w:t>
      </w:r>
      <w:r>
        <w:rPr>
          <w:rFonts w:hint="default" w:ascii="Times New Roman" w:hAnsi="Times New Roman" w:eastAsia="仿宋_GB2312" w:cs="Times New Roman"/>
          <w:color w:val="FF0000"/>
          <w:sz w:val="32"/>
          <w:szCs w:val="32"/>
          <w:u w:val="single"/>
          <w:lang w:eastAsia="zh-CN"/>
        </w:rPr>
        <w:t>向行政主管部门</w:t>
      </w:r>
      <w:r>
        <w:rPr>
          <w:rFonts w:hint="default" w:ascii="Times New Roman" w:hAnsi="Times New Roman" w:eastAsia="仿宋_GB2312" w:cs="Times New Roman"/>
          <w:color w:val="FF0000"/>
          <w:sz w:val="32"/>
          <w:szCs w:val="32"/>
          <w:u w:val="single"/>
        </w:rPr>
        <w:t>发出</w:t>
      </w:r>
      <w:r>
        <w:rPr>
          <w:rFonts w:hint="default" w:ascii="Times New Roman" w:hAnsi="Times New Roman" w:eastAsia="仿宋_GB2312" w:cs="Times New Roman"/>
          <w:color w:val="FF0000"/>
          <w:sz w:val="32"/>
          <w:szCs w:val="32"/>
          <w:u w:val="single"/>
          <w:lang w:eastAsia="zh-CN"/>
        </w:rPr>
        <w:t>检察建议</w:t>
      </w:r>
      <w:r>
        <w:rPr>
          <w:rFonts w:hint="default" w:ascii="Times New Roman" w:hAnsi="Times New Roman" w:eastAsia="仿宋_GB2312" w:cs="Times New Roman"/>
          <w:color w:val="FF0000"/>
          <w:sz w:val="32"/>
          <w:szCs w:val="32"/>
          <w:u w:val="single"/>
          <w:lang w:val="en-US" w:eastAsia="zh-CN"/>
        </w:rPr>
        <w:t>1件，</w:t>
      </w:r>
      <w:r>
        <w:rPr>
          <w:rFonts w:hint="default" w:ascii="Times New Roman" w:hAnsi="Times New Roman" w:eastAsia="仿宋_GB2312" w:cs="Times New Roman"/>
          <w:color w:val="FF0000"/>
          <w:sz w:val="32"/>
          <w:szCs w:val="32"/>
          <w:u w:val="single"/>
          <w:lang w:eastAsia="zh-CN"/>
        </w:rPr>
        <w:t>收到检察建议后，该部门对案涉企业</w:t>
      </w:r>
      <w:r>
        <w:rPr>
          <w:rFonts w:hint="default" w:ascii="Times New Roman" w:hAnsi="Times New Roman" w:eastAsia="仿宋_GB2312" w:cs="Times New Roman"/>
          <w:color w:val="FF0000"/>
          <w:sz w:val="32"/>
          <w:szCs w:val="32"/>
          <w:u w:val="single"/>
          <w:lang w:val="en-US" w:eastAsia="zh-CN"/>
        </w:rPr>
        <w:t>作出3万的行政处罚，成功</w:t>
      </w:r>
      <w:r>
        <w:rPr>
          <w:rFonts w:hint="default" w:ascii="Times New Roman" w:hAnsi="Times New Roman" w:eastAsia="仿宋_GB2312" w:cs="Times New Roman"/>
          <w:color w:val="FF0000"/>
          <w:sz w:val="32"/>
          <w:szCs w:val="32"/>
          <w:u w:val="single"/>
          <w:lang w:eastAsia="zh-CN"/>
        </w:rPr>
        <w:t>追索劳动报酬</w:t>
      </w:r>
      <w:r>
        <w:rPr>
          <w:rFonts w:hint="default" w:ascii="Times New Roman" w:hAnsi="Times New Roman" w:eastAsia="仿宋_GB2312" w:cs="Times New Roman"/>
          <w:color w:val="FF0000"/>
          <w:sz w:val="32"/>
          <w:szCs w:val="32"/>
          <w:u w:val="single"/>
          <w:lang w:val="en-US" w:eastAsia="zh-CN"/>
        </w:rPr>
        <w:t>19</w:t>
      </w:r>
      <w:r>
        <w:rPr>
          <w:rFonts w:hint="default" w:ascii="Times New Roman" w:hAnsi="Times New Roman" w:cs="Times New Roman"/>
          <w:color w:val="FF0000"/>
          <w:sz w:val="32"/>
          <w:szCs w:val="32"/>
          <w:u w:val="single"/>
          <w:lang w:val="en-US" w:eastAsia="zh-CN"/>
        </w:rPr>
        <w:t>7035</w:t>
      </w:r>
      <w:r>
        <w:rPr>
          <w:rFonts w:hint="default" w:ascii="Times New Roman" w:hAnsi="Times New Roman" w:eastAsia="仿宋_GB2312" w:cs="Times New Roman"/>
          <w:color w:val="FF0000"/>
          <w:sz w:val="32"/>
          <w:szCs w:val="32"/>
          <w:u w:val="single"/>
          <w:lang w:val="en-US" w:eastAsia="zh-CN"/>
        </w:rPr>
        <w:t>元，并对</w:t>
      </w:r>
      <w:r>
        <w:rPr>
          <w:rFonts w:hint="default" w:ascii="Times New Roman" w:hAnsi="Times New Roman" w:eastAsia="仿宋_GB2312" w:cs="Times New Roman"/>
          <w:color w:val="FF0000"/>
          <w:sz w:val="32"/>
          <w:szCs w:val="32"/>
          <w:u w:val="single"/>
          <w:lang w:eastAsia="zh-CN"/>
        </w:rPr>
        <w:t>涉案的两名</w:t>
      </w:r>
      <w:r>
        <w:rPr>
          <w:rFonts w:hint="default" w:ascii="Times New Roman" w:hAnsi="Times New Roman" w:eastAsia="仿宋_GB2312" w:cs="Times New Roman"/>
          <w:color w:val="FF0000"/>
          <w:sz w:val="32"/>
          <w:szCs w:val="32"/>
          <w:u w:val="single"/>
        </w:rPr>
        <w:t>未成年人的监护人不正确履行监护职责，</w:t>
      </w:r>
      <w:r>
        <w:rPr>
          <w:rFonts w:hint="default" w:ascii="Times New Roman" w:hAnsi="Times New Roman" w:eastAsia="仿宋_GB2312" w:cs="Times New Roman"/>
          <w:color w:val="FF0000"/>
          <w:sz w:val="32"/>
          <w:szCs w:val="32"/>
          <w:u w:val="single"/>
          <w:lang w:eastAsia="zh-CN"/>
        </w:rPr>
        <w:t>现场</w:t>
      </w:r>
      <w:r>
        <w:rPr>
          <w:rFonts w:hint="default" w:ascii="Times New Roman" w:hAnsi="Times New Roman" w:eastAsia="仿宋_GB2312" w:cs="Times New Roman"/>
          <w:color w:val="FF0000"/>
          <w:sz w:val="32"/>
          <w:szCs w:val="32"/>
          <w:u w:val="single"/>
        </w:rPr>
        <w:t>开展家庭教育指导，</w:t>
      </w:r>
      <w:r>
        <w:rPr>
          <w:rFonts w:hint="default" w:ascii="Times New Roman" w:hAnsi="Times New Roman" w:eastAsia="仿宋_GB2312" w:cs="Times New Roman"/>
          <w:color w:val="FF0000"/>
          <w:sz w:val="32"/>
          <w:szCs w:val="32"/>
          <w:u w:val="single"/>
          <w:lang w:eastAsia="zh-CN"/>
        </w:rPr>
        <w:t>并</w:t>
      </w:r>
      <w:r>
        <w:rPr>
          <w:rFonts w:hint="default" w:ascii="Times New Roman" w:hAnsi="Times New Roman" w:eastAsia="仿宋_GB2312" w:cs="Times New Roman"/>
          <w:color w:val="FF0000"/>
          <w:sz w:val="32"/>
          <w:szCs w:val="32"/>
          <w:u w:val="single"/>
        </w:rPr>
        <w:t>发出</w:t>
      </w:r>
      <w:r>
        <w:rPr>
          <w:rFonts w:hint="default" w:ascii="Times New Roman" w:hAnsi="Times New Roman" w:eastAsia="仿宋_GB2312" w:cs="Times New Roman"/>
          <w:color w:val="FF0000"/>
          <w:sz w:val="32"/>
          <w:szCs w:val="32"/>
          <w:u w:val="single"/>
          <w:lang w:eastAsia="zh-CN"/>
        </w:rPr>
        <w:t>监护督促令</w:t>
      </w:r>
      <w:r>
        <w:rPr>
          <w:rFonts w:hint="default" w:ascii="Times New Roman" w:hAnsi="Times New Roman" w:eastAsia="仿宋_GB2312" w:cs="Times New Roman"/>
          <w:color w:val="FF0000"/>
          <w:sz w:val="32"/>
          <w:szCs w:val="32"/>
          <w:u w:val="single"/>
          <w:lang w:val="en-US" w:eastAsia="zh-CN"/>
        </w:rPr>
        <w:t>1份</w:t>
      </w:r>
      <w:r>
        <w:rPr>
          <w:rFonts w:hint="default" w:ascii="Times New Roman" w:hAnsi="Times New Roman" w:eastAsia="仿宋_GB2312" w:cs="Times New Roman"/>
          <w:color w:val="FF0000"/>
          <w:sz w:val="32"/>
          <w:szCs w:val="32"/>
          <w:u w:val="single"/>
          <w:lang w:eastAsia="zh-CN"/>
        </w:rPr>
        <w:t>。积极开展“烟卡”专项正式活动，向县市场监督管理局、县教育局发出检察建议书</w:t>
      </w:r>
      <w:r>
        <w:rPr>
          <w:rFonts w:hint="default" w:ascii="Times New Roman" w:hAnsi="Times New Roman" w:eastAsia="仿宋_GB2312" w:cs="Times New Roman"/>
          <w:color w:val="FF0000"/>
          <w:sz w:val="32"/>
          <w:szCs w:val="32"/>
          <w:u w:val="single"/>
          <w:lang w:val="en-US" w:eastAsia="zh-CN"/>
        </w:rPr>
        <w:t>2件。</w:t>
      </w:r>
      <w:r>
        <w:rPr>
          <w:rFonts w:hint="default" w:ascii="Times New Roman" w:hAnsi="Times New Roman" w:eastAsia="仿宋_GB2312" w:cs="Times New Roman"/>
          <w:color w:val="FF0000"/>
          <w:sz w:val="32"/>
          <w:szCs w:val="32"/>
          <w:u w:val="single"/>
        </w:rPr>
        <w:t>充分发挥</w:t>
      </w:r>
      <w:r>
        <w:rPr>
          <w:rFonts w:hint="default" w:ascii="Times New Roman" w:hAnsi="Times New Roman" w:eastAsia="仿宋_GB2312" w:cs="Times New Roman"/>
          <w:color w:val="FF0000"/>
          <w:sz w:val="32"/>
          <w:szCs w:val="32"/>
          <w:u w:val="single"/>
          <w:lang w:eastAsia="zh-CN"/>
        </w:rPr>
        <w:t>“法治副校长”</w:t>
      </w:r>
      <w:r>
        <w:rPr>
          <w:rFonts w:hint="default" w:ascii="Times New Roman" w:hAnsi="Times New Roman" w:eastAsia="仿宋_GB2312" w:cs="Times New Roman"/>
          <w:color w:val="FF0000"/>
          <w:sz w:val="32"/>
          <w:szCs w:val="32"/>
          <w:u w:val="single"/>
        </w:rPr>
        <w:t>作用，通过“</w:t>
      </w:r>
      <w:r>
        <w:rPr>
          <w:rFonts w:hint="default" w:ascii="Times New Roman" w:hAnsi="Times New Roman" w:eastAsia="仿宋_GB2312" w:cs="Times New Roman"/>
          <w:color w:val="FF0000"/>
          <w:sz w:val="32"/>
          <w:szCs w:val="32"/>
          <w:u w:val="single"/>
          <w:lang w:eastAsia="zh-CN"/>
        </w:rPr>
        <w:t>多方、多元、多维</w:t>
      </w:r>
      <w:r>
        <w:rPr>
          <w:rFonts w:hint="default" w:ascii="Times New Roman" w:hAnsi="Times New Roman" w:eastAsia="仿宋_GB2312" w:cs="Times New Roman"/>
          <w:color w:val="FF0000"/>
          <w:sz w:val="32"/>
          <w:szCs w:val="32"/>
          <w:u w:val="single"/>
        </w:rPr>
        <w:t>”未成年人普法模式，建强用好“</w:t>
      </w:r>
      <w:r>
        <w:rPr>
          <w:rFonts w:hint="default" w:ascii="Times New Roman" w:hAnsi="Times New Roman" w:eastAsia="仿宋_GB2312" w:cs="Times New Roman"/>
          <w:color w:val="FF0000"/>
          <w:sz w:val="32"/>
          <w:szCs w:val="32"/>
          <w:u w:val="single"/>
          <w:lang w:eastAsia="zh-CN"/>
        </w:rPr>
        <w:t>雪莲花</w:t>
      </w:r>
      <w:r>
        <w:rPr>
          <w:rFonts w:hint="default" w:ascii="Times New Roman" w:hAnsi="Times New Roman" w:eastAsia="仿宋_GB2312" w:cs="Times New Roman"/>
          <w:color w:val="FF0000"/>
          <w:sz w:val="32"/>
          <w:szCs w:val="32"/>
          <w:u w:val="single"/>
        </w:rPr>
        <w:t>”未成年人普法讲师团，深入学校开展</w:t>
      </w:r>
      <w:r>
        <w:rPr>
          <w:rFonts w:hint="default" w:ascii="Times New Roman" w:hAnsi="Times New Roman" w:eastAsia="仿宋_GB2312" w:cs="Times New Roman"/>
          <w:color w:val="FF0000"/>
          <w:sz w:val="32"/>
          <w:szCs w:val="32"/>
          <w:u w:val="single"/>
          <w:lang w:eastAsia="zh-CN"/>
        </w:rPr>
        <w:t>“法治进校园”“检护未来”检察开放日</w:t>
      </w:r>
      <w:r>
        <w:rPr>
          <w:rFonts w:hint="default" w:ascii="Times New Roman" w:hAnsi="Times New Roman" w:eastAsia="仿宋_GB2312" w:cs="Times New Roman"/>
          <w:color w:val="FF0000"/>
          <w:sz w:val="32"/>
          <w:szCs w:val="32"/>
          <w:u w:val="single"/>
        </w:rPr>
        <w:t>等活动</w:t>
      </w:r>
      <w:r>
        <w:rPr>
          <w:rFonts w:hint="default" w:ascii="Times New Roman" w:hAnsi="Times New Roman" w:eastAsia="仿宋_GB2312" w:cs="Times New Roman"/>
          <w:color w:val="FF0000"/>
          <w:sz w:val="32"/>
          <w:szCs w:val="32"/>
          <w:u w:val="single"/>
          <w:lang w:val="en-US" w:eastAsia="zh-CN"/>
        </w:rPr>
        <w:t>4次，</w:t>
      </w:r>
      <w:r>
        <w:rPr>
          <w:rFonts w:hint="default" w:ascii="Times New Roman" w:hAnsi="Times New Roman" w:eastAsia="仿宋_GB2312" w:cs="Times New Roman"/>
          <w:color w:val="FF0000"/>
          <w:sz w:val="32"/>
          <w:szCs w:val="32"/>
          <w:u w:val="single"/>
        </w:rPr>
        <w:t>为“国之未来、家之希望”保驾护航。</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0" w:line="576" w:lineRule="exact"/>
        <w:ind w:left="0" w:leftChars="0" w:right="0" w:rightChars="0" w:firstLine="482" w:firstLineChars="0"/>
        <w:jc w:val="both"/>
        <w:textAlignment w:val="auto"/>
        <w:rPr>
          <w:rFonts w:hint="eastAsia" w:ascii="楷体_GB2312" w:hAnsi="楷体_GB2312" w:eastAsia="楷体_GB2312" w:cs="楷体_GB2312"/>
          <w:b w:val="0"/>
          <w:bCs w:val="0"/>
          <w:i w:val="0"/>
          <w:iCs w:val="0"/>
          <w:caps w:val="0"/>
          <w:color w:val="FF0000"/>
          <w:spacing w:val="0"/>
          <w:sz w:val="32"/>
          <w:szCs w:val="32"/>
          <w:u w:val="single"/>
        </w:rPr>
      </w:pPr>
      <w:r>
        <w:rPr>
          <w:rFonts w:hint="eastAsia" w:ascii="楷体_GB2312" w:hAnsi="楷体_GB2312" w:eastAsia="楷体_GB2312" w:cs="楷体_GB2312"/>
          <w:b w:val="0"/>
          <w:bCs w:val="0"/>
          <w:i w:val="0"/>
          <w:iCs w:val="0"/>
          <w:caps w:val="0"/>
          <w:color w:val="FF0000"/>
          <w:spacing w:val="0"/>
          <w:sz w:val="32"/>
          <w:szCs w:val="32"/>
          <w:u w:val="single"/>
        </w:rPr>
        <w:t>坚持主动作为，平安建设取得新进展。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b/>
          <w:bCs/>
          <w:color w:val="FF0000"/>
          <w:sz w:val="32"/>
          <w:szCs w:val="32"/>
          <w:u w:val="single"/>
          <w:lang w:val="en-US" w:eastAsia="zh-CN"/>
        </w:rPr>
        <w:t>一是维护边界安全。</w:t>
      </w:r>
      <w:r>
        <w:rPr>
          <w:rFonts w:hint="eastAsia" w:ascii="仿宋_GB2312" w:hAnsi="仿宋_GB2312" w:eastAsia="仿宋_GB2312" w:cs="仿宋_GB2312"/>
          <w:color w:val="FF0000"/>
          <w:sz w:val="32"/>
          <w:szCs w:val="32"/>
          <w:u w:val="single"/>
          <w:lang w:val="en-US" w:eastAsia="zh-CN"/>
        </w:rPr>
        <w:t>八宿县委政法委</w:t>
      </w:r>
      <w:r>
        <w:rPr>
          <w:rFonts w:hint="eastAsia" w:ascii="仿宋_GB2312" w:hAnsi="仿宋_GB2312" w:eastAsia="仿宋_GB2312" w:cs="仿宋_GB2312"/>
          <w:b w:val="0"/>
          <w:bCs w:val="0"/>
          <w:color w:val="FF0000"/>
          <w:sz w:val="32"/>
          <w:szCs w:val="32"/>
          <w:u w:val="single"/>
          <w:lang w:val="en-US" w:eastAsia="zh-CN"/>
        </w:rPr>
        <w:t>充分认识边界平安的重要意义，牢固树立“稳定压倒一切”的思想，高度重视，主动作为，及时与邻县签订目标责任书。四月期间，县委政法委书记格松占堆带队赴波密县、察隅县签订“平安边界”协议，建立起边界事务共管、矛盾纠纷共调机制，有力促进了包括虫草采集交易管理在内的涉稳工作，</w:t>
      </w:r>
      <w:r>
        <w:rPr>
          <w:rFonts w:hint="eastAsia" w:ascii="仿宋_GB2312" w:hAnsi="仿宋_GB2312" w:eastAsia="仿宋_GB2312" w:cs="仿宋_GB2312"/>
          <w:color w:val="FF0000"/>
          <w:sz w:val="32"/>
          <w:szCs w:val="32"/>
          <w:u w:val="single"/>
        </w:rPr>
        <w:t>不断开创依法治理新局面，共同努力实现社会局势持续稳定、长期稳定、全面稳定。</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b w:val="0"/>
          <w:bCs w:val="0"/>
          <w:color w:val="FF0000"/>
          <w:sz w:val="32"/>
          <w:szCs w:val="32"/>
          <w:u w:val="single"/>
          <w:lang w:val="en-US" w:eastAsia="zh-CN"/>
        </w:rPr>
      </w:pPr>
      <w:r>
        <w:rPr>
          <w:rFonts w:hint="eastAsia" w:ascii="仿宋_GB2312" w:hAnsi="仿宋_GB2312" w:eastAsia="仿宋_GB2312" w:cs="仿宋_GB2312"/>
          <w:b/>
          <w:bCs/>
          <w:color w:val="FF0000"/>
          <w:sz w:val="32"/>
          <w:szCs w:val="32"/>
          <w:u w:val="single"/>
          <w:lang w:eastAsia="zh-CN"/>
        </w:rPr>
        <w:t>二是推动联户增收致富。</w:t>
      </w:r>
      <w:r>
        <w:rPr>
          <w:rFonts w:hint="default" w:ascii="仿宋_GB2312" w:hAnsi="仿宋_GB2312" w:eastAsia="仿宋_GB2312" w:cs="仿宋_GB2312"/>
          <w:b w:val="0"/>
          <w:bCs w:val="0"/>
          <w:color w:val="FF0000"/>
          <w:sz w:val="32"/>
          <w:szCs w:val="32"/>
          <w:u w:val="single"/>
          <w:lang w:eastAsia="zh-CN"/>
        </w:rPr>
        <w:t>围绕“联户平安，联户增收”总体要求，落实户长1120名职责，带领联户群众参与</w:t>
      </w:r>
      <w:r>
        <w:rPr>
          <w:rFonts w:hint="eastAsia" w:ascii="仿宋_GB2312" w:hAnsi="仿宋_GB2312" w:eastAsia="仿宋_GB2312" w:cs="仿宋_GB2312"/>
          <w:color w:val="FF0000"/>
          <w:sz w:val="32"/>
          <w:szCs w:val="32"/>
          <w:u w:val="single"/>
          <w:lang w:val="en-US" w:eastAsia="zh-CN"/>
        </w:rPr>
        <w:t>宣传</w:t>
      </w:r>
      <w:r>
        <w:rPr>
          <w:rFonts w:hint="default" w:ascii="仿宋_GB2312" w:hAnsi="仿宋_GB2312" w:eastAsia="仿宋_GB2312" w:cs="仿宋_GB2312"/>
          <w:color w:val="FF0000"/>
          <w:sz w:val="32"/>
          <w:szCs w:val="32"/>
          <w:u w:val="single"/>
          <w:lang w:eastAsia="zh-CN"/>
        </w:rPr>
        <w:t>宣讲</w:t>
      </w:r>
      <w:r>
        <w:rPr>
          <w:rFonts w:hint="eastAsia" w:ascii="仿宋_GB2312" w:hAnsi="仿宋_GB2312" w:eastAsia="仿宋_GB2312" w:cs="仿宋_GB2312"/>
          <w:color w:val="FF0000"/>
          <w:sz w:val="32"/>
          <w:szCs w:val="32"/>
          <w:u w:val="single"/>
          <w:lang w:val="en-US" w:eastAsia="zh-CN"/>
        </w:rPr>
        <w:t>、巡逻防控、环境卫生整治</w:t>
      </w:r>
      <w:r>
        <w:rPr>
          <w:rFonts w:hint="default" w:ascii="仿宋_GB2312" w:hAnsi="仿宋_GB2312" w:eastAsia="仿宋_GB2312" w:cs="仿宋_GB2312"/>
          <w:color w:val="FF0000"/>
          <w:sz w:val="32"/>
          <w:szCs w:val="32"/>
          <w:u w:val="single"/>
          <w:lang w:eastAsia="zh-CN"/>
        </w:rPr>
        <w:t>等事务</w:t>
      </w:r>
      <w:r>
        <w:rPr>
          <w:rFonts w:hint="default" w:ascii="仿宋_GB2312" w:hAnsi="仿宋_GB2312" w:eastAsia="仿宋_GB2312" w:cs="仿宋_GB2312"/>
          <w:b w:val="0"/>
          <w:bCs w:val="0"/>
          <w:color w:val="FF0000"/>
          <w:sz w:val="32"/>
          <w:szCs w:val="32"/>
          <w:u w:val="single"/>
          <w:lang w:eastAsia="zh-CN"/>
        </w:rPr>
        <w:t>，切实</w:t>
      </w:r>
      <w:r>
        <w:rPr>
          <w:rFonts w:hint="eastAsia" w:ascii="仿宋_GB2312" w:hAnsi="仿宋_GB2312" w:eastAsia="仿宋_GB2312" w:cs="仿宋_GB2312"/>
          <w:b w:val="0"/>
          <w:bCs w:val="0"/>
          <w:color w:val="FF0000"/>
          <w:sz w:val="32"/>
          <w:szCs w:val="32"/>
          <w:u w:val="single"/>
          <w:lang w:eastAsia="zh-CN"/>
        </w:rPr>
        <w:t>发挥联户职能</w:t>
      </w:r>
      <w:r>
        <w:rPr>
          <w:rFonts w:hint="default" w:ascii="仿宋_GB2312" w:hAnsi="仿宋_GB2312" w:eastAsia="仿宋_GB2312" w:cs="仿宋_GB2312"/>
          <w:b w:val="0"/>
          <w:bCs w:val="0"/>
          <w:color w:val="FF0000"/>
          <w:sz w:val="32"/>
          <w:szCs w:val="32"/>
          <w:u w:val="single"/>
          <w:lang w:eastAsia="zh-CN"/>
        </w:rPr>
        <w:t>。做好</w:t>
      </w:r>
      <w:r>
        <w:rPr>
          <w:rFonts w:hint="eastAsia" w:ascii="楷体_GB2312" w:hAnsi="楷体_GB2312" w:eastAsia="楷体_GB2312" w:cs="楷体_GB2312"/>
          <w:b w:val="0"/>
          <w:bCs w:val="0"/>
          <w:color w:val="FF0000"/>
          <w:sz w:val="32"/>
          <w:szCs w:val="32"/>
          <w:u w:val="single"/>
          <w:lang w:val="en-US" w:eastAsia="zh-CN"/>
        </w:rPr>
        <w:t>“</w:t>
      </w:r>
      <w:r>
        <w:rPr>
          <w:rFonts w:hint="eastAsia" w:ascii="仿宋_GB2312" w:hAnsi="仿宋_GB2312" w:eastAsia="仿宋_GB2312" w:cs="仿宋_GB2312"/>
          <w:b w:val="0"/>
          <w:bCs w:val="0"/>
          <w:color w:val="FF0000"/>
          <w:sz w:val="32"/>
          <w:szCs w:val="32"/>
          <w:u w:val="single"/>
          <w:lang w:val="en-US" w:eastAsia="zh-CN"/>
        </w:rPr>
        <w:t>先进双联户”政策落实服务工作，</w:t>
      </w:r>
      <w:r>
        <w:rPr>
          <w:rFonts w:hint="default" w:ascii="仿宋_GB2312" w:hAnsi="仿宋_GB2312" w:eastAsia="仿宋_GB2312" w:cs="仿宋_GB2312"/>
          <w:b w:val="0"/>
          <w:bCs w:val="0"/>
          <w:color w:val="FF0000"/>
          <w:sz w:val="32"/>
          <w:szCs w:val="32"/>
          <w:u w:val="single"/>
          <w:lang w:eastAsia="zh-CN"/>
        </w:rPr>
        <w:t>确保</w:t>
      </w:r>
      <w:r>
        <w:rPr>
          <w:rFonts w:hint="eastAsia" w:ascii="仿宋_GB2312" w:hAnsi="仿宋_GB2312" w:eastAsia="仿宋_GB2312" w:cs="仿宋_GB2312"/>
          <w:b w:val="0"/>
          <w:bCs w:val="0"/>
          <w:color w:val="FF0000"/>
          <w:sz w:val="32"/>
          <w:szCs w:val="32"/>
          <w:u w:val="single"/>
          <w:lang w:val="en-US" w:eastAsia="zh-CN"/>
        </w:rPr>
        <w:t>“先进双联户”优惠政策宣讲到每个“先进双联户”家庭户，确保了</w:t>
      </w:r>
      <w:r>
        <w:rPr>
          <w:rFonts w:hint="default" w:ascii="仿宋_GB2312" w:hAnsi="仿宋_GB2312" w:eastAsia="仿宋_GB2312" w:cs="仿宋_GB2312"/>
          <w:b w:val="0"/>
          <w:bCs w:val="0"/>
          <w:color w:val="FF0000"/>
          <w:sz w:val="32"/>
          <w:szCs w:val="32"/>
          <w:u w:val="single"/>
          <w:lang w:eastAsia="zh-CN"/>
        </w:rPr>
        <w:t>惠民政策</w:t>
      </w:r>
      <w:r>
        <w:rPr>
          <w:rFonts w:hint="eastAsia" w:ascii="仿宋_GB2312" w:hAnsi="仿宋_GB2312" w:eastAsia="仿宋_GB2312" w:cs="仿宋_GB2312"/>
          <w:b w:val="0"/>
          <w:bCs w:val="0"/>
          <w:color w:val="FF0000"/>
          <w:sz w:val="32"/>
          <w:szCs w:val="32"/>
          <w:u w:val="single"/>
          <w:lang w:val="en-US" w:eastAsia="zh-CN"/>
        </w:rPr>
        <w:t>落地开花</w:t>
      </w:r>
      <w:r>
        <w:rPr>
          <w:rFonts w:hint="default" w:ascii="仿宋_GB2312" w:hAnsi="仿宋_GB2312" w:eastAsia="仿宋_GB2312" w:cs="仿宋_GB2312"/>
          <w:b w:val="0"/>
          <w:bCs w:val="0"/>
          <w:color w:val="FF0000"/>
          <w:sz w:val="32"/>
          <w:szCs w:val="32"/>
          <w:u w:val="single"/>
          <w:lang w:eastAsia="zh-CN"/>
        </w:rPr>
        <w:t>。</w:t>
      </w:r>
      <w:r>
        <w:rPr>
          <w:rFonts w:hint="eastAsia" w:ascii="仿宋_GB2312" w:hAnsi="仿宋_GB2312" w:eastAsia="仿宋_GB2312" w:cs="仿宋_GB2312"/>
          <w:b w:val="0"/>
          <w:bCs w:val="0"/>
          <w:color w:val="FF0000"/>
          <w:sz w:val="32"/>
          <w:szCs w:val="32"/>
          <w:u w:val="single"/>
          <w:lang w:val="en-US" w:eastAsia="zh-CN"/>
        </w:rPr>
        <w:t>今年对符合享受</w:t>
      </w:r>
      <w:r>
        <w:rPr>
          <w:rFonts w:hint="eastAsia" w:ascii="楷体_GB2312" w:hAnsi="楷体_GB2312" w:eastAsia="楷体_GB2312" w:cs="楷体_GB2312"/>
          <w:b w:val="0"/>
          <w:bCs w:val="0"/>
          <w:color w:val="FF0000"/>
          <w:sz w:val="32"/>
          <w:szCs w:val="32"/>
          <w:u w:val="single"/>
          <w:lang w:val="en-US" w:eastAsia="zh-CN"/>
        </w:rPr>
        <w:t>“</w:t>
      </w:r>
      <w:r>
        <w:rPr>
          <w:rFonts w:hint="eastAsia" w:ascii="仿宋_GB2312" w:hAnsi="仿宋_GB2312" w:eastAsia="仿宋_GB2312" w:cs="仿宋_GB2312"/>
          <w:b w:val="0"/>
          <w:bCs w:val="0"/>
          <w:color w:val="FF0000"/>
          <w:sz w:val="32"/>
          <w:szCs w:val="32"/>
          <w:u w:val="single"/>
          <w:lang w:val="en-US" w:eastAsia="zh-CN"/>
        </w:rPr>
        <w:t>先进双联户”</w:t>
      </w:r>
      <w:r>
        <w:rPr>
          <w:rFonts w:hint="default" w:ascii="仿宋_GB2312" w:hAnsi="仿宋_GB2312" w:eastAsia="仿宋_GB2312" w:cs="仿宋_GB2312"/>
          <w:b w:val="0"/>
          <w:bCs w:val="0"/>
          <w:color w:val="FF0000"/>
          <w:sz w:val="32"/>
          <w:szCs w:val="32"/>
          <w:u w:val="single"/>
          <w:lang w:eastAsia="zh-CN"/>
        </w:rPr>
        <w:t>子女加分</w:t>
      </w:r>
      <w:r>
        <w:rPr>
          <w:rFonts w:hint="eastAsia" w:ascii="仿宋_GB2312" w:hAnsi="仿宋_GB2312" w:eastAsia="仿宋_GB2312" w:cs="仿宋_GB2312"/>
          <w:b w:val="0"/>
          <w:bCs w:val="0"/>
          <w:color w:val="FF0000"/>
          <w:sz w:val="32"/>
          <w:szCs w:val="32"/>
          <w:u w:val="single"/>
          <w:lang w:val="en-US" w:eastAsia="zh-CN"/>
        </w:rPr>
        <w:t>政策人员进行审核，审核符合自治区公开考录条件</w:t>
      </w:r>
      <w:r>
        <w:rPr>
          <w:rFonts w:hint="default" w:ascii="仿宋_GB2312" w:hAnsi="仿宋_GB2312" w:eastAsia="仿宋_GB2312" w:cs="仿宋_GB2312"/>
          <w:b w:val="0"/>
          <w:bCs w:val="0"/>
          <w:color w:val="FF0000"/>
          <w:sz w:val="32"/>
          <w:szCs w:val="32"/>
          <w:u w:val="single"/>
          <w:lang w:eastAsia="zh-CN"/>
        </w:rPr>
        <w:t>26</w:t>
      </w:r>
      <w:r>
        <w:rPr>
          <w:rFonts w:hint="eastAsia" w:ascii="仿宋_GB2312" w:hAnsi="仿宋_GB2312" w:eastAsia="仿宋_GB2312" w:cs="仿宋_GB2312"/>
          <w:b w:val="0"/>
          <w:bCs w:val="0"/>
          <w:color w:val="FF0000"/>
          <w:sz w:val="32"/>
          <w:szCs w:val="32"/>
          <w:u w:val="single"/>
          <w:lang w:val="en-US" w:eastAsia="zh-CN"/>
        </w:rPr>
        <w:t>人</w:t>
      </w:r>
      <w:r>
        <w:rPr>
          <w:rFonts w:hint="default" w:ascii="仿宋_GB2312" w:hAnsi="仿宋_GB2312" w:eastAsia="仿宋_GB2312" w:cs="仿宋_GB2312"/>
          <w:b w:val="0"/>
          <w:bCs w:val="0"/>
          <w:color w:val="FF0000"/>
          <w:sz w:val="32"/>
          <w:szCs w:val="32"/>
          <w:u w:val="single"/>
          <w:lang w:eastAsia="zh-CN"/>
        </w:rPr>
        <w:t>，其中自治区级2人、市级6人、县级18人</w:t>
      </w:r>
      <w:r>
        <w:rPr>
          <w:rFonts w:hint="eastAsia" w:ascii="仿宋_GB2312" w:hAnsi="仿宋_GB2312" w:eastAsia="仿宋_GB2312" w:cs="仿宋_GB2312"/>
          <w:b w:val="0"/>
          <w:bCs w:val="0"/>
          <w:color w:val="FF0000"/>
          <w:sz w:val="32"/>
          <w:szCs w:val="32"/>
          <w:u w:val="single"/>
          <w:lang w:eastAsia="zh-CN"/>
        </w:rPr>
        <w:t>，已发放户长补助</w:t>
      </w:r>
      <w:r>
        <w:rPr>
          <w:rFonts w:hint="eastAsia" w:ascii="仿宋_GB2312" w:hAnsi="仿宋_GB2312" w:eastAsia="仿宋_GB2312" w:cs="仿宋_GB2312"/>
          <w:b w:val="0"/>
          <w:bCs w:val="0"/>
          <w:color w:val="FF0000"/>
          <w:sz w:val="32"/>
          <w:szCs w:val="32"/>
          <w:u w:val="single"/>
          <w:lang w:val="en-US" w:eastAsia="zh-CN"/>
        </w:rPr>
        <w:t>535680元。</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bCs/>
          <w:color w:val="FF0000"/>
          <w:sz w:val="32"/>
          <w:szCs w:val="32"/>
          <w:u w:val="single"/>
          <w:lang w:val="en-US" w:eastAsia="zh-CN"/>
        </w:rPr>
      </w:pPr>
      <w:r>
        <w:rPr>
          <w:rFonts w:hint="eastAsia" w:ascii="仿宋_GB2312" w:hAnsi="仿宋_GB2312" w:eastAsia="仿宋_GB2312" w:cs="仿宋_GB2312"/>
          <w:b/>
          <w:bCs w:val="0"/>
          <w:color w:val="FF0000"/>
          <w:sz w:val="32"/>
          <w:szCs w:val="32"/>
          <w:u w:val="single"/>
          <w:lang w:val="en-US" w:eastAsia="zh-CN"/>
        </w:rPr>
        <w:t>三是强化民生信息搜集。</w:t>
      </w:r>
      <w:r>
        <w:rPr>
          <w:rFonts w:hint="eastAsia" w:ascii="仿宋_GB2312" w:hAnsi="仿宋_GB2312" w:eastAsia="仿宋_GB2312" w:cs="仿宋_GB2312"/>
          <w:bCs/>
          <w:color w:val="FF0000"/>
          <w:sz w:val="32"/>
          <w:szCs w:val="32"/>
          <w:u w:val="single"/>
          <w:lang w:val="en-US" w:eastAsia="zh-CN"/>
        </w:rPr>
        <w:t>整合社会资源，全面发动群众，坚持社会管理民生化、信息工作全民化，着力搜集更多、更及时、更有价值、更深层次的关于群众平安增收方面信息，截至目前，全县民生信息员严格按照“逐级上报、急事急报、事实客观、及时准确”的原则，共上报民生信息521条，转发《关于八宿县“民生信息”转接处理的通知》14期。</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 w:eastAsia="仿宋_GB2312"/>
          <w:color w:val="FF0000"/>
          <w:spacing w:val="0"/>
          <w:kern w:val="0"/>
          <w:sz w:val="32"/>
          <w:szCs w:val="32"/>
          <w:u w:val="single"/>
          <w:lang w:val="en-US" w:eastAsia="zh-CN"/>
        </w:rPr>
      </w:pPr>
      <w:r>
        <w:rPr>
          <w:rFonts w:hint="eastAsia" w:ascii="仿宋_GB2312" w:hAnsi="仿宋_GB2312" w:eastAsia="仿宋_GB2312" w:cs="仿宋_GB2312"/>
          <w:b/>
          <w:bCs/>
          <w:color w:val="FF0000"/>
          <w:sz w:val="32"/>
          <w:szCs w:val="32"/>
          <w:u w:val="single"/>
          <w:lang w:val="en-US" w:eastAsia="zh-CN"/>
        </w:rPr>
        <w:t>四是加强应急处突演练。</w:t>
      </w:r>
      <w:r>
        <w:rPr>
          <w:rFonts w:hint="eastAsia" w:ascii="仿宋_GB2312" w:hAnsi="仿宋" w:eastAsia="仿宋_GB2312" w:cs="Times New Roman"/>
          <w:color w:val="FF0000"/>
          <w:spacing w:val="0"/>
          <w:kern w:val="0"/>
          <w:sz w:val="32"/>
          <w:szCs w:val="32"/>
          <w:u w:val="single"/>
        </w:rPr>
        <w:t>为实现“拉得出、打得赢”的工作目标，</w:t>
      </w:r>
      <w:r>
        <w:rPr>
          <w:rFonts w:hint="eastAsia" w:ascii="仿宋_GB2312" w:hAnsi="仿宋" w:eastAsia="仿宋_GB2312" w:cs="Times New Roman"/>
          <w:color w:val="FF0000"/>
          <w:spacing w:val="0"/>
          <w:kern w:val="0"/>
          <w:sz w:val="32"/>
          <w:szCs w:val="32"/>
          <w:u w:val="single"/>
          <w:lang w:val="en-US" w:eastAsia="zh-CN"/>
        </w:rPr>
        <w:t>八宿县公安局</w:t>
      </w:r>
      <w:r>
        <w:rPr>
          <w:rFonts w:hint="eastAsia" w:ascii="仿宋_GB2312" w:hAnsi="仿宋" w:eastAsia="仿宋_GB2312" w:cs="Times New Roman"/>
          <w:color w:val="FF0000"/>
          <w:spacing w:val="0"/>
          <w:kern w:val="0"/>
          <w:sz w:val="32"/>
          <w:szCs w:val="32"/>
          <w:u w:val="single"/>
        </w:rPr>
        <w:t>根据制</w:t>
      </w:r>
      <w:r>
        <w:rPr>
          <w:rFonts w:hint="eastAsia" w:ascii="Times New Roman" w:hAnsi="Times New Roman" w:eastAsia="仿宋_GB2312"/>
          <w:color w:val="FF0000"/>
          <w:spacing w:val="0"/>
          <w:kern w:val="0"/>
          <w:sz w:val="32"/>
          <w:szCs w:val="32"/>
          <w:u w:val="single"/>
        </w:rPr>
        <w:t>定的训练科目和训练计划，积极组织全体民辅警开展综合训练、应急演练，着力提升全体民辅警综合能力</w:t>
      </w:r>
      <w:r>
        <w:rPr>
          <w:rFonts w:hint="eastAsia" w:ascii="Times New Roman" w:hAnsi="Times New Roman" w:eastAsia="仿宋_GB2312"/>
          <w:color w:val="FF0000"/>
          <w:spacing w:val="0"/>
          <w:kern w:val="0"/>
          <w:sz w:val="32"/>
          <w:szCs w:val="32"/>
          <w:u w:val="single"/>
          <w:lang w:eastAsia="zh-CN"/>
        </w:rPr>
        <w:t>和</w:t>
      </w:r>
      <w:r>
        <w:rPr>
          <w:rFonts w:hint="eastAsia" w:ascii="Times New Roman" w:hAnsi="Times New Roman" w:eastAsia="仿宋_GB2312"/>
          <w:color w:val="FF0000"/>
          <w:spacing w:val="0"/>
          <w:kern w:val="0"/>
          <w:sz w:val="32"/>
          <w:szCs w:val="32"/>
          <w:u w:val="single"/>
        </w:rPr>
        <w:t>水平，</w:t>
      </w:r>
      <w:r>
        <w:rPr>
          <w:rFonts w:hint="eastAsia" w:ascii="仿宋_GB2312" w:hAnsi="仿宋" w:eastAsia="仿宋_GB2312"/>
          <w:color w:val="FF0000"/>
          <w:spacing w:val="0"/>
          <w:kern w:val="0"/>
          <w:sz w:val="32"/>
          <w:szCs w:val="32"/>
          <w:u w:val="single"/>
        </w:rPr>
        <w:t>随时做好应急处突准备，今年以来</w:t>
      </w:r>
      <w:r>
        <w:rPr>
          <w:rFonts w:hint="eastAsia" w:ascii="仿宋_GB2312" w:hAnsi="仿宋" w:eastAsia="仿宋_GB2312"/>
          <w:color w:val="FF0000"/>
          <w:spacing w:val="0"/>
          <w:kern w:val="0"/>
          <w:sz w:val="32"/>
          <w:szCs w:val="32"/>
          <w:u w:val="single"/>
          <w:lang w:eastAsia="zh-CN"/>
        </w:rPr>
        <w:t>，</w:t>
      </w:r>
      <w:r>
        <w:rPr>
          <w:rFonts w:hint="eastAsia" w:ascii="仿宋_GB2312" w:hAnsi="仿宋" w:eastAsia="仿宋_GB2312"/>
          <w:color w:val="FF0000"/>
          <w:spacing w:val="0"/>
          <w:kern w:val="0"/>
          <w:sz w:val="32"/>
          <w:szCs w:val="32"/>
          <w:u w:val="single"/>
        </w:rPr>
        <w:t>开展综合训练</w:t>
      </w:r>
      <w:r>
        <w:rPr>
          <w:rFonts w:hint="eastAsia" w:ascii="仿宋_GB2312" w:hAnsi="仿宋" w:eastAsia="仿宋_GB2312"/>
          <w:color w:val="FF0000"/>
          <w:spacing w:val="0"/>
          <w:kern w:val="0"/>
          <w:sz w:val="32"/>
          <w:szCs w:val="32"/>
          <w:u w:val="single"/>
          <w:lang w:val="en-US" w:eastAsia="zh-CN"/>
        </w:rPr>
        <w:t>200余</w:t>
      </w:r>
      <w:r>
        <w:rPr>
          <w:rFonts w:hint="eastAsia" w:ascii="仿宋_GB2312" w:hAnsi="仿宋" w:eastAsia="仿宋_GB2312"/>
          <w:color w:val="FF0000"/>
          <w:spacing w:val="0"/>
          <w:kern w:val="0"/>
          <w:sz w:val="32"/>
          <w:szCs w:val="32"/>
          <w:u w:val="single"/>
        </w:rPr>
        <w:t>次，</w:t>
      </w:r>
      <w:r>
        <w:rPr>
          <w:rFonts w:hint="eastAsia" w:ascii="仿宋_GB2312" w:hAnsi="仿宋" w:eastAsia="仿宋_GB2312"/>
          <w:color w:val="FF0000"/>
          <w:spacing w:val="0"/>
          <w:kern w:val="0"/>
          <w:sz w:val="32"/>
          <w:szCs w:val="32"/>
          <w:u w:val="single"/>
          <w:lang w:eastAsia="zh-CN"/>
        </w:rPr>
        <w:t>主要包括（最小作战单元训练、警务技能训练、人员盘查训练、体能训练、车辆盘查训练、枪支训练），</w:t>
      </w:r>
      <w:r>
        <w:rPr>
          <w:rFonts w:hint="eastAsia" w:ascii="仿宋_GB2312" w:hAnsi="仿宋" w:eastAsia="仿宋_GB2312"/>
          <w:color w:val="FF0000"/>
          <w:spacing w:val="0"/>
          <w:kern w:val="0"/>
          <w:sz w:val="32"/>
          <w:szCs w:val="32"/>
          <w:u w:val="single"/>
        </w:rPr>
        <w:t>开展应急演练</w:t>
      </w:r>
      <w:r>
        <w:rPr>
          <w:rFonts w:hint="eastAsia" w:ascii="仿宋_GB2312" w:hAnsi="仿宋" w:eastAsia="仿宋_GB2312"/>
          <w:color w:val="FF0000"/>
          <w:spacing w:val="0"/>
          <w:kern w:val="0"/>
          <w:sz w:val="32"/>
          <w:szCs w:val="32"/>
          <w:u w:val="single"/>
          <w:lang w:val="en-US" w:eastAsia="zh-CN"/>
        </w:rPr>
        <w:t>446</w:t>
      </w:r>
      <w:r>
        <w:rPr>
          <w:rFonts w:hint="eastAsia" w:ascii="仿宋_GB2312" w:hAnsi="仿宋" w:eastAsia="仿宋_GB2312"/>
          <w:color w:val="FF0000"/>
          <w:spacing w:val="0"/>
          <w:kern w:val="0"/>
          <w:sz w:val="32"/>
          <w:szCs w:val="32"/>
          <w:u w:val="single"/>
        </w:rPr>
        <w:t>次，主要针对防个人极端事件、防自焚</w:t>
      </w:r>
      <w:r>
        <w:rPr>
          <w:rFonts w:hint="eastAsia" w:ascii="仿宋_GB2312" w:hAnsi="仿宋" w:eastAsia="仿宋_GB2312"/>
          <w:color w:val="FF0000"/>
          <w:spacing w:val="0"/>
          <w:kern w:val="0"/>
          <w:sz w:val="32"/>
          <w:szCs w:val="32"/>
          <w:u w:val="single"/>
          <w:lang w:eastAsia="zh-CN"/>
        </w:rPr>
        <w:t>事件</w:t>
      </w:r>
      <w:r>
        <w:rPr>
          <w:rFonts w:hint="eastAsia" w:ascii="仿宋_GB2312" w:hAnsi="仿宋" w:eastAsia="仿宋_GB2312"/>
          <w:color w:val="FF0000"/>
          <w:spacing w:val="0"/>
          <w:kern w:val="0"/>
          <w:sz w:val="32"/>
          <w:szCs w:val="32"/>
          <w:u w:val="single"/>
        </w:rPr>
        <w:t>、防刀砍</w:t>
      </w:r>
      <w:r>
        <w:rPr>
          <w:rFonts w:hint="eastAsia" w:ascii="仿宋_GB2312" w:hAnsi="仿宋" w:eastAsia="仿宋_GB2312"/>
          <w:color w:val="FF0000"/>
          <w:spacing w:val="0"/>
          <w:kern w:val="0"/>
          <w:sz w:val="32"/>
          <w:szCs w:val="32"/>
          <w:u w:val="single"/>
          <w:lang w:eastAsia="zh-CN"/>
        </w:rPr>
        <w:t>事件</w:t>
      </w:r>
      <w:r>
        <w:rPr>
          <w:rFonts w:hint="eastAsia" w:ascii="仿宋_GB2312" w:hAnsi="仿宋" w:eastAsia="仿宋_GB2312"/>
          <w:color w:val="FF0000"/>
          <w:spacing w:val="0"/>
          <w:kern w:val="0"/>
          <w:sz w:val="32"/>
          <w:szCs w:val="32"/>
          <w:u w:val="single"/>
        </w:rPr>
        <w:t>、</w:t>
      </w:r>
      <w:r>
        <w:rPr>
          <w:rFonts w:hint="eastAsia" w:ascii="仿宋_GB2312" w:hAnsi="仿宋" w:eastAsia="仿宋_GB2312"/>
          <w:color w:val="FF0000"/>
          <w:spacing w:val="0"/>
          <w:kern w:val="0"/>
          <w:sz w:val="32"/>
          <w:szCs w:val="32"/>
          <w:u w:val="single"/>
          <w:lang w:eastAsia="zh-CN"/>
        </w:rPr>
        <w:t>防暴恐、防冲撞、消防安全、</w:t>
      </w:r>
      <w:r>
        <w:rPr>
          <w:rFonts w:hint="eastAsia" w:ascii="仿宋_GB2312" w:hAnsi="仿宋" w:eastAsia="仿宋_GB2312"/>
          <w:color w:val="FF0000"/>
          <w:spacing w:val="0"/>
          <w:kern w:val="0"/>
          <w:sz w:val="32"/>
          <w:szCs w:val="32"/>
          <w:u w:val="single"/>
        </w:rPr>
        <w:t>防群体性事件进行实战演练</w:t>
      </w:r>
      <w:r>
        <w:rPr>
          <w:rFonts w:hint="eastAsia" w:ascii="仿宋_GB2312" w:hAnsi="仿宋" w:eastAsia="仿宋_GB2312"/>
          <w:color w:val="FF0000"/>
          <w:spacing w:val="0"/>
          <w:kern w:val="0"/>
          <w:sz w:val="32"/>
          <w:szCs w:val="32"/>
          <w:u w:val="single"/>
          <w:lang w:eastAsia="zh-CN"/>
        </w:rPr>
        <w:t>；</w:t>
      </w:r>
      <w:r>
        <w:rPr>
          <w:rFonts w:hint="eastAsia" w:ascii="仿宋_GB2312" w:hAnsi="仿宋" w:eastAsia="仿宋_GB2312"/>
          <w:color w:val="FF0000"/>
          <w:spacing w:val="0"/>
          <w:kern w:val="0"/>
          <w:sz w:val="32"/>
          <w:szCs w:val="32"/>
          <w:u w:val="single"/>
          <w:lang w:val="en-US" w:eastAsia="zh-CN"/>
        </w:rPr>
        <w:t>开展</w:t>
      </w:r>
      <w:r>
        <w:rPr>
          <w:rFonts w:hint="eastAsia" w:ascii="仿宋_GB2312" w:hAnsi="仿宋" w:eastAsia="仿宋_GB2312"/>
          <w:color w:val="FF0000"/>
          <w:spacing w:val="0"/>
          <w:kern w:val="0"/>
          <w:sz w:val="32"/>
          <w:szCs w:val="32"/>
          <w:u w:val="single"/>
          <w:lang w:eastAsia="zh-CN"/>
        </w:rPr>
        <w:t>桌面推演</w:t>
      </w:r>
      <w:r>
        <w:rPr>
          <w:rFonts w:hint="eastAsia" w:ascii="仿宋_GB2312" w:hAnsi="仿宋" w:eastAsia="仿宋_GB2312"/>
          <w:color w:val="FF0000"/>
          <w:spacing w:val="0"/>
          <w:kern w:val="0"/>
          <w:sz w:val="32"/>
          <w:szCs w:val="32"/>
          <w:u w:val="single"/>
          <w:lang w:val="en-US" w:eastAsia="zh-CN"/>
        </w:rPr>
        <w:t>9次，</w:t>
      </w:r>
      <w:r>
        <w:rPr>
          <w:rFonts w:hint="eastAsia" w:ascii="仿宋_GB2312" w:hAnsi="仿宋" w:eastAsia="仿宋_GB2312"/>
          <w:color w:val="FF0000"/>
          <w:spacing w:val="0"/>
          <w:kern w:val="0"/>
          <w:sz w:val="32"/>
          <w:szCs w:val="32"/>
          <w:u w:val="single"/>
          <w:lang w:eastAsia="zh-CN"/>
        </w:rPr>
        <w:t>根据</w:t>
      </w:r>
      <w:r>
        <w:rPr>
          <w:rFonts w:hint="eastAsia" w:ascii="仿宋_GB2312" w:hAnsi="仿宋" w:eastAsia="仿宋_GB2312"/>
          <w:color w:val="FF0000"/>
          <w:spacing w:val="0"/>
          <w:kern w:val="0"/>
          <w:sz w:val="32"/>
          <w:szCs w:val="32"/>
          <w:u w:val="single"/>
        </w:rPr>
        <w:t>“藏东使命”202</w:t>
      </w:r>
      <w:r>
        <w:rPr>
          <w:rFonts w:hint="eastAsia" w:ascii="仿宋_GB2312" w:hAnsi="仿宋" w:eastAsia="仿宋_GB2312"/>
          <w:color w:val="FF0000"/>
          <w:spacing w:val="0"/>
          <w:kern w:val="0"/>
          <w:sz w:val="32"/>
          <w:szCs w:val="32"/>
          <w:u w:val="single"/>
          <w:lang w:val="en-US" w:eastAsia="zh-CN"/>
        </w:rPr>
        <w:t>4</w:t>
      </w:r>
      <w:r>
        <w:rPr>
          <w:rFonts w:hint="eastAsia" w:ascii="仿宋_GB2312" w:hAnsi="仿宋" w:eastAsia="仿宋_GB2312"/>
          <w:color w:val="FF0000"/>
          <w:spacing w:val="0"/>
          <w:kern w:val="0"/>
          <w:sz w:val="32"/>
          <w:szCs w:val="32"/>
          <w:u w:val="single"/>
        </w:rPr>
        <w:t>年维稳演练工作</w:t>
      </w:r>
      <w:r>
        <w:rPr>
          <w:rFonts w:hint="eastAsia" w:ascii="仿宋_GB2312" w:hAnsi="仿宋" w:eastAsia="仿宋_GB2312"/>
          <w:color w:val="FF0000"/>
          <w:spacing w:val="0"/>
          <w:kern w:val="0"/>
          <w:sz w:val="32"/>
          <w:szCs w:val="32"/>
          <w:u w:val="single"/>
          <w:lang w:eastAsia="zh-CN"/>
        </w:rPr>
        <w:t>要求，</w:t>
      </w:r>
      <w:r>
        <w:rPr>
          <w:rFonts w:hint="eastAsia" w:ascii="仿宋_GB2312" w:hAnsi="仿宋" w:eastAsia="仿宋_GB2312"/>
          <w:color w:val="FF0000"/>
          <w:spacing w:val="0"/>
          <w:kern w:val="0"/>
          <w:sz w:val="32"/>
          <w:szCs w:val="32"/>
          <w:u w:val="single"/>
          <w:lang w:val="en-US" w:eastAsia="zh-CN"/>
        </w:rPr>
        <w:t>抽调警力200余人次，</w:t>
      </w:r>
      <w:r>
        <w:rPr>
          <w:rFonts w:hint="eastAsia" w:ascii="仿宋_GB2312" w:hAnsi="仿宋" w:eastAsia="仿宋_GB2312"/>
          <w:color w:val="FF0000"/>
          <w:spacing w:val="0"/>
          <w:kern w:val="0"/>
          <w:sz w:val="32"/>
          <w:szCs w:val="32"/>
          <w:u w:val="single"/>
        </w:rPr>
        <w:t>圆满完成了</w:t>
      </w:r>
      <w:r>
        <w:rPr>
          <w:rFonts w:hint="eastAsia" w:ascii="仿宋_GB2312" w:hAnsi="仿宋" w:eastAsia="仿宋_GB2312"/>
          <w:color w:val="FF0000"/>
          <w:spacing w:val="0"/>
          <w:kern w:val="0"/>
          <w:sz w:val="32"/>
          <w:szCs w:val="32"/>
          <w:u w:val="single"/>
          <w:lang w:eastAsia="zh-CN"/>
        </w:rPr>
        <w:t>八宿县</w:t>
      </w:r>
      <w:r>
        <w:rPr>
          <w:rFonts w:hint="eastAsia" w:ascii="仿宋_GB2312" w:hAnsi="仿宋" w:eastAsia="仿宋_GB2312"/>
          <w:color w:val="FF0000"/>
          <w:spacing w:val="0"/>
          <w:kern w:val="0"/>
          <w:sz w:val="32"/>
          <w:szCs w:val="32"/>
          <w:u w:val="single"/>
        </w:rPr>
        <w:t>“藏东使命”202</w:t>
      </w:r>
      <w:r>
        <w:rPr>
          <w:rFonts w:hint="eastAsia" w:ascii="仿宋_GB2312" w:hAnsi="仿宋" w:eastAsia="仿宋_GB2312"/>
          <w:color w:val="FF0000"/>
          <w:spacing w:val="0"/>
          <w:kern w:val="0"/>
          <w:sz w:val="32"/>
          <w:szCs w:val="32"/>
          <w:u w:val="single"/>
          <w:lang w:val="en-US" w:eastAsia="zh-CN"/>
        </w:rPr>
        <w:t>4</w:t>
      </w:r>
      <w:r>
        <w:rPr>
          <w:rFonts w:hint="eastAsia" w:ascii="仿宋_GB2312" w:hAnsi="仿宋" w:eastAsia="仿宋_GB2312"/>
          <w:color w:val="FF0000"/>
          <w:spacing w:val="0"/>
          <w:kern w:val="0"/>
          <w:sz w:val="32"/>
          <w:szCs w:val="32"/>
          <w:u w:val="single"/>
        </w:rPr>
        <w:t>年维稳演练</w:t>
      </w:r>
      <w:r>
        <w:rPr>
          <w:rFonts w:hint="eastAsia" w:ascii="仿宋_GB2312" w:hAnsi="仿宋" w:eastAsia="仿宋_GB2312"/>
          <w:color w:val="FF0000"/>
          <w:spacing w:val="0"/>
          <w:kern w:val="0"/>
          <w:sz w:val="32"/>
          <w:szCs w:val="32"/>
          <w:u w:val="single"/>
          <w:lang w:val="en-US" w:eastAsia="zh-CN"/>
        </w:rPr>
        <w:t>3次</w:t>
      </w:r>
      <w:r>
        <w:rPr>
          <w:rFonts w:hint="eastAsia" w:ascii="仿宋_GB2312" w:hAnsi="仿宋" w:eastAsia="仿宋_GB2312"/>
          <w:color w:val="FF0000"/>
          <w:spacing w:val="0"/>
          <w:kern w:val="0"/>
          <w:sz w:val="32"/>
          <w:szCs w:val="32"/>
          <w:u w:val="single"/>
          <w:lang w:eastAsia="zh-CN"/>
        </w:rPr>
        <w:t>。</w:t>
      </w:r>
      <w:r>
        <w:rPr>
          <w:rFonts w:hint="eastAsia" w:ascii="仿宋_GB2312" w:hAnsi="仿宋" w:eastAsia="仿宋_GB2312"/>
          <w:color w:val="FF0000"/>
          <w:spacing w:val="0"/>
          <w:kern w:val="0"/>
          <w:sz w:val="32"/>
          <w:szCs w:val="32"/>
          <w:u w:val="single"/>
          <w:lang w:val="en-US" w:eastAsia="zh-CN"/>
        </w:rPr>
        <w:t>根据市局统一安排，八宿县开展车辆查缉战术实战演练7次，共抽调50人。</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b w:val="0"/>
          <w:bCs w:val="0"/>
          <w:color w:val="FF0000"/>
          <w:sz w:val="32"/>
          <w:szCs w:val="32"/>
          <w:u w:val="single"/>
          <w:lang w:eastAsia="zh-CN"/>
        </w:rPr>
      </w:pPr>
      <w:r>
        <w:rPr>
          <w:rFonts w:hint="eastAsia" w:ascii="仿宋_GB2312" w:hAnsi="仿宋" w:eastAsia="仿宋_GB2312"/>
          <w:b/>
          <w:bCs/>
          <w:color w:val="FF0000"/>
          <w:spacing w:val="0"/>
          <w:kern w:val="0"/>
          <w:sz w:val="32"/>
          <w:szCs w:val="32"/>
          <w:u w:val="single"/>
          <w:lang w:val="en-US" w:eastAsia="zh-CN"/>
        </w:rPr>
        <w:t>五是抓好服务保障。</w:t>
      </w:r>
      <w:r>
        <w:rPr>
          <w:rFonts w:hint="eastAsia" w:ascii="仿宋_GB2312" w:hAnsi="仿宋" w:eastAsia="仿宋_GB2312"/>
          <w:b w:val="0"/>
          <w:bCs w:val="0"/>
          <w:color w:val="FF0000"/>
          <w:spacing w:val="0"/>
          <w:kern w:val="0"/>
          <w:sz w:val="32"/>
          <w:szCs w:val="32"/>
          <w:u w:val="single"/>
          <w:lang w:val="en-US" w:eastAsia="zh-CN"/>
        </w:rPr>
        <w:t>县公安局</w:t>
      </w:r>
      <w:r>
        <w:rPr>
          <w:rFonts w:hint="eastAsia" w:ascii="仿宋_GB2312" w:hAnsi="仿宋_GB2312" w:eastAsia="仿宋_GB2312" w:cs="仿宋_GB2312"/>
          <w:b w:val="0"/>
          <w:bCs w:val="0"/>
          <w:color w:val="FF0000"/>
          <w:sz w:val="32"/>
          <w:szCs w:val="32"/>
          <w:u w:val="single"/>
          <w:lang w:eastAsia="zh-CN"/>
        </w:rPr>
        <w:t>积极开展川藏铁路服务保障工作。</w:t>
      </w:r>
      <w:r>
        <w:rPr>
          <w:rFonts w:hint="eastAsia" w:ascii="仿宋_GB2312" w:hAnsi="仿宋_GB2312" w:eastAsia="仿宋_GB2312" w:cs="仿宋_GB2312"/>
          <w:color w:val="FF0000"/>
          <w:sz w:val="32"/>
          <w:szCs w:val="32"/>
          <w:u w:val="single"/>
        </w:rPr>
        <w:t>按照市公安局工作要求，</w:t>
      </w:r>
      <w:r>
        <w:rPr>
          <w:rFonts w:hint="eastAsia" w:ascii="仿宋_GB2312" w:hAnsi="仿宋_GB2312" w:eastAsia="仿宋_GB2312" w:cs="仿宋_GB2312"/>
          <w:color w:val="FF0000"/>
          <w:sz w:val="32"/>
          <w:szCs w:val="32"/>
          <w:u w:val="single"/>
          <w:lang w:val="en-US" w:eastAsia="zh-CN"/>
        </w:rPr>
        <w:t>结合正在开展的治安环境整治专项行动，深入辖区川藏铁路、318提质改造等重点项目工程，全面进行矛盾纠纷排查、安全检查、法治宣讲等工作，并</w:t>
      </w:r>
      <w:r>
        <w:rPr>
          <w:rFonts w:hint="eastAsia" w:ascii="仿宋_GB2312" w:hAnsi="仿宋_GB2312" w:eastAsia="仿宋_GB2312" w:cs="仿宋_GB2312"/>
          <w:color w:val="FF0000"/>
          <w:sz w:val="32"/>
          <w:szCs w:val="32"/>
          <w:u w:val="single"/>
        </w:rPr>
        <w:t>抽调</w:t>
      </w:r>
      <w:r>
        <w:rPr>
          <w:rFonts w:hint="eastAsia" w:ascii="仿宋_GB2312" w:hAnsi="仿宋_GB2312" w:eastAsia="仿宋_GB2312" w:cs="仿宋_GB2312"/>
          <w:color w:val="FF0000"/>
          <w:sz w:val="32"/>
          <w:szCs w:val="32"/>
          <w:u w:val="single"/>
          <w:lang w:val="en-US" w:eastAsia="zh-CN"/>
        </w:rPr>
        <w:t>11</w:t>
      </w:r>
      <w:r>
        <w:rPr>
          <w:rFonts w:hint="eastAsia" w:ascii="仿宋_GB2312" w:hAnsi="仿宋_GB2312" w:eastAsia="仿宋_GB2312" w:cs="仿宋_GB2312"/>
          <w:color w:val="FF0000"/>
          <w:sz w:val="32"/>
          <w:szCs w:val="32"/>
          <w:u w:val="single"/>
        </w:rPr>
        <w:t>名精干警力</w:t>
      </w:r>
      <w:r>
        <w:rPr>
          <w:rFonts w:hint="eastAsia" w:ascii="仿宋_GB2312" w:hAnsi="仿宋_GB2312" w:eastAsia="仿宋_GB2312" w:cs="仿宋_GB2312"/>
          <w:color w:val="FF0000"/>
          <w:sz w:val="32"/>
          <w:szCs w:val="32"/>
          <w:u w:val="single"/>
          <w:lang w:eastAsia="zh-CN"/>
        </w:rPr>
        <w:t>在八宿县夏里乡和郭庆乡三岔路口成立川藏铁路流动警务室和邦达草原三岔路口便民服务站，</w:t>
      </w:r>
      <w:r>
        <w:rPr>
          <w:rFonts w:hint="eastAsia" w:ascii="仿宋_GB2312" w:hAnsi="仿宋_GB2312" w:eastAsia="仿宋_GB2312" w:cs="仿宋_GB2312"/>
          <w:b w:val="0"/>
          <w:bCs/>
          <w:color w:val="FF0000"/>
          <w:sz w:val="32"/>
          <w:szCs w:val="32"/>
          <w:u w:val="single"/>
          <w:lang w:val="en-US" w:eastAsia="zh-CN"/>
        </w:rPr>
        <w:t>确保各项重点工程项目领域有序开展。</w:t>
      </w:r>
      <w:r>
        <w:rPr>
          <w:rFonts w:hint="eastAsia" w:ascii="仿宋_GB2312" w:hAnsi="仿宋_GB2312" w:eastAsia="仿宋_GB2312" w:cs="仿宋_GB2312"/>
          <w:b w:val="0"/>
          <w:bCs w:val="0"/>
          <w:color w:val="FF0000"/>
          <w:sz w:val="32"/>
          <w:szCs w:val="32"/>
          <w:u w:val="single"/>
          <w:lang w:val="en-US" w:eastAsia="zh-CN"/>
        </w:rPr>
        <w:t>2024年针对川藏铁路</w:t>
      </w:r>
      <w:r>
        <w:rPr>
          <w:rFonts w:hint="eastAsia" w:ascii="仿宋_GB2312" w:hAnsi="仿宋_GB2312" w:eastAsia="仿宋_GB2312" w:cs="仿宋_GB2312"/>
          <w:b w:val="0"/>
          <w:bCs w:val="0"/>
          <w:color w:val="FF0000"/>
          <w:sz w:val="32"/>
          <w:szCs w:val="32"/>
          <w:u w:val="single"/>
          <w:lang w:eastAsia="zh-CN"/>
        </w:rPr>
        <w:t>开展</w:t>
      </w:r>
      <w:r>
        <w:rPr>
          <w:rFonts w:hint="eastAsia" w:ascii="仿宋_GB2312" w:hAnsi="仿宋_GB2312" w:eastAsia="仿宋_GB2312" w:cs="仿宋_GB2312"/>
          <w:i w:val="0"/>
          <w:iCs w:val="0"/>
          <w:caps w:val="0"/>
          <w:color w:val="FF0000"/>
          <w:spacing w:val="8"/>
          <w:sz w:val="32"/>
          <w:szCs w:val="32"/>
          <w:u w:val="single"/>
          <w:shd w:val="clear" w:color="auto" w:fill="FFFFFF"/>
          <w:lang w:val="en-US" w:eastAsia="zh-CN"/>
        </w:rPr>
        <w:t>安全驾驶、超重、超载、未系安全带、未正确佩戴安全头盔等道路交通安全隐患排查整治62次</w:t>
      </w:r>
      <w:r>
        <w:rPr>
          <w:rFonts w:hint="eastAsia" w:ascii="仿宋_GB2312" w:hAnsi="仿宋_GB2312" w:eastAsia="仿宋_GB2312" w:cs="仿宋_GB2312"/>
          <w:b w:val="0"/>
          <w:bCs w:val="0"/>
          <w:color w:val="FF0000"/>
          <w:sz w:val="32"/>
          <w:szCs w:val="32"/>
          <w:u w:val="single"/>
        </w:rPr>
        <w:t>，开展消防安全检查</w:t>
      </w:r>
      <w:r>
        <w:rPr>
          <w:rFonts w:hint="eastAsia" w:ascii="仿宋_GB2312" w:hAnsi="仿宋_GB2312" w:eastAsia="仿宋_GB2312" w:cs="仿宋_GB2312"/>
          <w:b w:val="0"/>
          <w:bCs w:val="0"/>
          <w:color w:val="FF0000"/>
          <w:sz w:val="32"/>
          <w:szCs w:val="32"/>
          <w:u w:val="single"/>
          <w:lang w:val="en-US" w:eastAsia="zh-CN"/>
        </w:rPr>
        <w:t>23</w:t>
      </w:r>
      <w:r>
        <w:rPr>
          <w:rFonts w:hint="eastAsia" w:ascii="仿宋_GB2312" w:hAnsi="仿宋_GB2312" w:eastAsia="仿宋_GB2312" w:cs="仿宋_GB2312"/>
          <w:b w:val="0"/>
          <w:bCs w:val="0"/>
          <w:color w:val="FF0000"/>
          <w:sz w:val="32"/>
          <w:szCs w:val="32"/>
          <w:u w:val="single"/>
        </w:rPr>
        <w:t>次，整改</w:t>
      </w:r>
      <w:r>
        <w:rPr>
          <w:rFonts w:hint="eastAsia" w:ascii="仿宋_GB2312" w:hAnsi="仿宋_GB2312" w:eastAsia="仿宋_GB2312" w:cs="仿宋_GB2312"/>
          <w:b w:val="0"/>
          <w:bCs w:val="0"/>
          <w:color w:val="FF0000"/>
          <w:sz w:val="32"/>
          <w:szCs w:val="32"/>
          <w:u w:val="single"/>
          <w:lang w:eastAsia="zh-CN"/>
        </w:rPr>
        <w:t>各类安全</w:t>
      </w:r>
      <w:r>
        <w:rPr>
          <w:rFonts w:hint="eastAsia" w:ascii="仿宋_GB2312" w:hAnsi="仿宋_GB2312" w:eastAsia="仿宋_GB2312" w:cs="仿宋_GB2312"/>
          <w:b w:val="0"/>
          <w:bCs w:val="0"/>
          <w:color w:val="FF0000"/>
          <w:sz w:val="32"/>
          <w:szCs w:val="32"/>
          <w:u w:val="single"/>
        </w:rPr>
        <w:t>隐患</w:t>
      </w:r>
      <w:r>
        <w:rPr>
          <w:rFonts w:hint="eastAsia" w:ascii="仿宋_GB2312" w:hAnsi="仿宋_GB2312" w:eastAsia="仿宋_GB2312" w:cs="仿宋_GB2312"/>
          <w:b w:val="0"/>
          <w:bCs w:val="0"/>
          <w:color w:val="FF0000"/>
          <w:sz w:val="32"/>
          <w:szCs w:val="32"/>
          <w:u w:val="single"/>
          <w:lang w:val="en-US" w:eastAsia="zh-CN"/>
        </w:rPr>
        <w:t>32</w:t>
      </w:r>
      <w:r>
        <w:rPr>
          <w:rFonts w:hint="eastAsia" w:ascii="仿宋_GB2312" w:hAnsi="仿宋_GB2312" w:eastAsia="仿宋_GB2312" w:cs="仿宋_GB2312"/>
          <w:b w:val="0"/>
          <w:bCs w:val="0"/>
          <w:color w:val="FF0000"/>
          <w:sz w:val="32"/>
          <w:szCs w:val="32"/>
          <w:u w:val="single"/>
        </w:rPr>
        <w:t>处</w:t>
      </w:r>
      <w:r>
        <w:rPr>
          <w:rFonts w:hint="eastAsia" w:ascii="仿宋_GB2312" w:hAnsi="仿宋_GB2312" w:eastAsia="仿宋_GB2312" w:cs="仿宋_GB2312"/>
          <w:b w:val="0"/>
          <w:bCs w:val="0"/>
          <w:color w:val="FF0000"/>
          <w:sz w:val="32"/>
          <w:szCs w:val="32"/>
          <w:u w:val="single"/>
          <w:lang w:eastAsia="zh-CN"/>
        </w:rPr>
        <w:t>。</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b/>
          <w:bCs/>
          <w:color w:val="FF0000"/>
          <w:sz w:val="32"/>
          <w:szCs w:val="32"/>
          <w:u w:val="single"/>
          <w:lang w:val="en-US" w:eastAsia="zh-CN"/>
        </w:rPr>
        <w:t>六是持续深入开展</w:t>
      </w:r>
      <w:r>
        <w:rPr>
          <w:rFonts w:hint="eastAsia" w:ascii="仿宋_GB2312" w:hAnsi="仿宋_GB2312" w:eastAsia="仿宋_GB2312" w:cs="仿宋_GB2312"/>
          <w:b/>
          <w:bCs/>
          <w:color w:val="FF0000"/>
          <w:kern w:val="0"/>
          <w:sz w:val="32"/>
          <w:szCs w:val="32"/>
          <w:u w:val="single"/>
        </w:rPr>
        <w:t>“护校安园”行动。</w:t>
      </w:r>
      <w:r>
        <w:rPr>
          <w:rFonts w:hint="eastAsia" w:ascii="仿宋_GB2312" w:hAnsi="仿宋_GB2312" w:eastAsia="仿宋_GB2312" w:cs="仿宋_GB2312"/>
          <w:color w:val="FF0000"/>
          <w:spacing w:val="0"/>
          <w:kern w:val="0"/>
          <w:sz w:val="32"/>
          <w:szCs w:val="32"/>
          <w:u w:val="single"/>
          <w:shd w:val="clear" w:color="auto" w:fill="FFFFFF"/>
          <w:lang w:bidi="ar"/>
        </w:rPr>
        <w:t>对学校安全保卫制度、保卫力量建设、外来人员登记情况、学</w:t>
      </w:r>
      <w:r>
        <w:rPr>
          <w:rFonts w:hint="eastAsia" w:ascii="仿宋_GB2312" w:hAnsi="仿宋_GB2312" w:eastAsia="仿宋_GB2312" w:cs="仿宋_GB2312"/>
          <w:color w:val="FF0000"/>
          <w:spacing w:val="0"/>
          <w:kern w:val="0"/>
          <w:sz w:val="32"/>
          <w:szCs w:val="32"/>
          <w:u w:val="single"/>
          <w:shd w:val="clear" w:color="auto" w:fill="FFFFFF"/>
          <w:lang w:val="en-US" w:eastAsia="zh-CN" w:bidi="ar"/>
        </w:rPr>
        <w:t>校</w:t>
      </w:r>
      <w:r>
        <w:rPr>
          <w:rFonts w:hint="eastAsia" w:ascii="仿宋_GB2312" w:hAnsi="仿宋_GB2312" w:eastAsia="仿宋_GB2312" w:cs="仿宋_GB2312"/>
          <w:color w:val="FF0000"/>
          <w:spacing w:val="0"/>
          <w:kern w:val="0"/>
          <w:sz w:val="32"/>
          <w:szCs w:val="32"/>
          <w:u w:val="single"/>
          <w:shd w:val="clear" w:color="auto" w:fill="FFFFFF"/>
          <w:lang w:bidi="ar"/>
        </w:rPr>
        <w:t>周边重点人员底数情况等内部治安保卫工作进行检查。同时，重点加强校园周边的治安管控，严格落实高峰期勤务和“护学岗”制度，在学生上下学高峰时段加强警力投放，切实做好民警定点执勤，确保重点时段和重点路段校园周边安全。</w:t>
      </w:r>
      <w:r>
        <w:rPr>
          <w:rFonts w:hint="eastAsia" w:ascii="仿宋_GB2312" w:hAnsi="仿宋_GB2312" w:eastAsia="仿宋_GB2312" w:cs="仿宋_GB2312"/>
          <w:color w:val="FF0000"/>
          <w:sz w:val="32"/>
          <w:szCs w:val="32"/>
          <w:u w:val="single"/>
          <w:lang w:val="en-US" w:eastAsia="zh-CN"/>
        </w:rPr>
        <w:t>2024年</w:t>
      </w:r>
      <w:r>
        <w:rPr>
          <w:rFonts w:hint="eastAsia" w:ascii="仿宋_GB2312" w:hAnsi="仿宋_GB2312" w:eastAsia="仿宋_GB2312" w:cs="仿宋_GB2312"/>
          <w:color w:val="FF0000"/>
          <w:sz w:val="32"/>
          <w:szCs w:val="32"/>
          <w:u w:val="single"/>
        </w:rPr>
        <w:t>开展集中教育活动</w:t>
      </w:r>
      <w:r>
        <w:rPr>
          <w:rFonts w:hint="eastAsia" w:ascii="仿宋_GB2312" w:hAnsi="仿宋_GB2312" w:eastAsia="仿宋_GB2312" w:cs="仿宋_GB2312"/>
          <w:color w:val="FF0000"/>
          <w:sz w:val="32"/>
          <w:szCs w:val="32"/>
          <w:u w:val="single"/>
          <w:lang w:val="en-US" w:eastAsia="zh-CN"/>
        </w:rPr>
        <w:t>42</w:t>
      </w:r>
      <w:r>
        <w:rPr>
          <w:rFonts w:hint="eastAsia" w:ascii="仿宋_GB2312" w:hAnsi="仿宋_GB2312" w:eastAsia="仿宋_GB2312" w:cs="仿宋_GB2312"/>
          <w:color w:val="FF0000"/>
          <w:sz w:val="32"/>
          <w:szCs w:val="32"/>
          <w:u w:val="single"/>
        </w:rPr>
        <w:t>场次，</w:t>
      </w:r>
      <w:r>
        <w:rPr>
          <w:rFonts w:hint="eastAsia" w:ascii="仿宋_GB2312" w:hAnsi="仿宋_GB2312" w:eastAsia="仿宋_GB2312" w:cs="仿宋_GB2312"/>
          <w:color w:val="FF0000"/>
          <w:sz w:val="32"/>
          <w:szCs w:val="32"/>
          <w:u w:val="single"/>
          <w:lang w:eastAsia="zh-CN"/>
        </w:rPr>
        <w:t>悬挂宣传条幅</w:t>
      </w:r>
      <w:r>
        <w:rPr>
          <w:rFonts w:hint="eastAsia" w:ascii="仿宋_GB2312" w:hAnsi="仿宋_GB2312" w:eastAsia="仿宋_GB2312" w:cs="仿宋_GB2312"/>
          <w:color w:val="FF0000"/>
          <w:sz w:val="32"/>
          <w:szCs w:val="32"/>
          <w:u w:val="single"/>
          <w:lang w:val="en-US" w:eastAsia="zh-CN"/>
        </w:rPr>
        <w:t>46条</w:t>
      </w:r>
      <w:r>
        <w:rPr>
          <w:rFonts w:hint="eastAsia" w:ascii="仿宋_GB2312" w:hAnsi="仿宋_GB2312" w:eastAsia="仿宋_GB2312" w:cs="仿宋_GB2312"/>
          <w:color w:val="FF0000"/>
          <w:sz w:val="32"/>
          <w:szCs w:val="32"/>
          <w:u w:val="single"/>
        </w:rPr>
        <w:t>、发放各类宣传资料</w:t>
      </w:r>
      <w:r>
        <w:rPr>
          <w:rFonts w:hint="eastAsia" w:ascii="仿宋_GB2312" w:hAnsi="仿宋_GB2312" w:eastAsia="仿宋_GB2312" w:cs="仿宋_GB2312"/>
          <w:color w:val="FF0000"/>
          <w:sz w:val="32"/>
          <w:szCs w:val="32"/>
          <w:u w:val="single"/>
          <w:lang w:val="en-US" w:eastAsia="zh-CN"/>
        </w:rPr>
        <w:t>2100</w:t>
      </w:r>
      <w:r>
        <w:rPr>
          <w:rFonts w:hint="eastAsia" w:ascii="仿宋_GB2312" w:hAnsi="仿宋_GB2312" w:eastAsia="仿宋_GB2312" w:cs="仿宋_GB2312"/>
          <w:color w:val="FF0000"/>
          <w:sz w:val="32"/>
          <w:szCs w:val="32"/>
          <w:u w:val="single"/>
        </w:rPr>
        <w:t>余份，受教育师生达</w:t>
      </w:r>
      <w:r>
        <w:rPr>
          <w:rFonts w:hint="eastAsia" w:ascii="仿宋_GB2312" w:hAnsi="仿宋_GB2312" w:eastAsia="仿宋_GB2312" w:cs="仿宋_GB2312"/>
          <w:color w:val="FF0000"/>
          <w:sz w:val="32"/>
          <w:szCs w:val="32"/>
          <w:u w:val="single"/>
          <w:lang w:val="en-US" w:eastAsia="zh-CN"/>
        </w:rPr>
        <w:t>6000</w:t>
      </w:r>
      <w:r>
        <w:rPr>
          <w:rFonts w:hint="eastAsia" w:ascii="仿宋_GB2312" w:hAnsi="仿宋_GB2312" w:eastAsia="仿宋_GB2312" w:cs="仿宋_GB2312"/>
          <w:color w:val="FF0000"/>
          <w:sz w:val="32"/>
          <w:szCs w:val="32"/>
          <w:u w:val="single"/>
        </w:rPr>
        <w:t>余人次，检查学校周边各类行业场所</w:t>
      </w:r>
      <w:r>
        <w:rPr>
          <w:rFonts w:hint="eastAsia" w:ascii="仿宋_GB2312" w:hAnsi="仿宋_GB2312" w:eastAsia="仿宋_GB2312" w:cs="仿宋_GB2312"/>
          <w:color w:val="FF0000"/>
          <w:sz w:val="32"/>
          <w:szCs w:val="32"/>
          <w:u w:val="single"/>
          <w:lang w:val="en-US" w:eastAsia="zh-CN"/>
        </w:rPr>
        <w:t>160</w:t>
      </w:r>
      <w:r>
        <w:rPr>
          <w:rFonts w:hint="eastAsia" w:ascii="仿宋_GB2312" w:hAnsi="仿宋_GB2312" w:eastAsia="仿宋_GB2312" w:cs="仿宋_GB2312"/>
          <w:color w:val="FF0000"/>
          <w:sz w:val="32"/>
          <w:szCs w:val="32"/>
          <w:u w:val="single"/>
        </w:rPr>
        <w:t>余家次。</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leftChars="0" w:right="0" w:rightChars="0" w:firstLine="643" w:firstLineChars="200"/>
        <w:jc w:val="both"/>
        <w:textAlignment w:val="auto"/>
        <w:rPr>
          <w:rFonts w:hint="eastAsia" w:ascii="仿宋_GB2312" w:hAnsi="仿宋_GB2312" w:eastAsia="仿宋_GB2312" w:cs="仿宋_GB2312"/>
          <w:bCs/>
          <w:color w:val="FF0000"/>
          <w:sz w:val="32"/>
          <w:szCs w:val="32"/>
          <w:u w:val="single"/>
          <w:lang w:val="en-US" w:eastAsia="zh-CN"/>
        </w:rPr>
      </w:pPr>
      <w:r>
        <w:rPr>
          <w:rFonts w:hint="eastAsia" w:ascii="Times New Roman" w:hAnsi="Times New Roman" w:eastAsia="仿宋_GB2312" w:cs="Times New Roman"/>
          <w:b/>
          <w:bCs/>
          <w:color w:val="FF0000"/>
          <w:sz w:val="32"/>
          <w:szCs w:val="32"/>
          <w:u w:val="single"/>
          <w:lang w:val="en-US" w:eastAsia="zh-CN"/>
        </w:rPr>
        <w:t>七</w:t>
      </w:r>
      <w:r>
        <w:rPr>
          <w:rFonts w:hint="default" w:ascii="Times New Roman" w:hAnsi="Times New Roman" w:eastAsia="仿宋_GB2312" w:cs="Times New Roman"/>
          <w:b/>
          <w:bCs/>
          <w:color w:val="FF0000"/>
          <w:sz w:val="32"/>
          <w:szCs w:val="32"/>
          <w:u w:val="single"/>
          <w:lang w:val="en-US" w:eastAsia="zh-CN"/>
        </w:rPr>
        <w:t>是</w:t>
      </w:r>
      <w:r>
        <w:rPr>
          <w:rFonts w:hint="default" w:ascii="Times New Roman" w:hAnsi="Times New Roman" w:eastAsia="仿宋_GB2312" w:cs="Times New Roman"/>
          <w:b/>
          <w:bCs/>
          <w:color w:val="FF0000"/>
          <w:sz w:val="32"/>
          <w:szCs w:val="32"/>
          <w:u w:val="single"/>
        </w:rPr>
        <w:t>坚持以诉源治理促进基层社会治理。</w:t>
      </w:r>
      <w:r>
        <w:rPr>
          <w:rFonts w:hint="default" w:ascii="Times New Roman" w:hAnsi="Times New Roman" w:eastAsia="仿宋_GB2312" w:cs="Times New Roman"/>
          <w:color w:val="FF0000"/>
          <w:sz w:val="32"/>
          <w:szCs w:val="32"/>
          <w:u w:val="single"/>
        </w:rPr>
        <w:t>结合最高检第一至八号检察建议落实，围绕个人信息安全、生态环境等社会治理突出问题，制发检察建议</w:t>
      </w:r>
      <w:r>
        <w:rPr>
          <w:rFonts w:hint="default" w:ascii="Times New Roman" w:hAnsi="Times New Roman" w:cs="Times New Roman"/>
          <w:color w:val="FF0000"/>
          <w:sz w:val="32"/>
          <w:szCs w:val="32"/>
          <w:u w:val="single"/>
          <w:lang w:val="en-US" w:eastAsia="zh-CN"/>
        </w:rPr>
        <w:t>9</w:t>
      </w:r>
      <w:r>
        <w:rPr>
          <w:rFonts w:hint="default" w:ascii="Times New Roman" w:hAnsi="Times New Roman" w:eastAsia="仿宋_GB2312" w:cs="Times New Roman"/>
          <w:color w:val="FF0000"/>
          <w:sz w:val="32"/>
          <w:szCs w:val="32"/>
          <w:u w:val="single"/>
        </w:rPr>
        <w:t>件，目前已收到回复</w:t>
      </w:r>
      <w:r>
        <w:rPr>
          <w:rFonts w:hint="default" w:ascii="Times New Roman" w:hAnsi="Times New Roman" w:cs="Times New Roman"/>
          <w:color w:val="FF0000"/>
          <w:sz w:val="32"/>
          <w:szCs w:val="32"/>
          <w:u w:val="single"/>
          <w:lang w:val="en-US" w:eastAsia="zh-CN"/>
        </w:rPr>
        <w:t>6</w:t>
      </w:r>
      <w:r>
        <w:rPr>
          <w:rFonts w:hint="default" w:ascii="Times New Roman" w:hAnsi="Times New Roman" w:eastAsia="仿宋_GB2312" w:cs="Times New Roman"/>
          <w:color w:val="FF0000"/>
          <w:sz w:val="32"/>
          <w:szCs w:val="32"/>
          <w:u w:val="single"/>
        </w:rPr>
        <w:t>件并已全部整改到位，有效协同相关职能部门深化源头治理。健全完善认罪认罚自愿性保障机制，适用认罪认罚</w:t>
      </w:r>
      <w:r>
        <w:rPr>
          <w:rFonts w:hint="default" w:ascii="Times New Roman" w:hAnsi="Times New Roman" w:eastAsia="仿宋_GB2312" w:cs="Times New Roman"/>
          <w:color w:val="FF0000"/>
          <w:sz w:val="32"/>
          <w:szCs w:val="32"/>
          <w:u w:val="single"/>
          <w:lang w:val="en" w:eastAsia="zh-CN"/>
        </w:rPr>
        <w:t>20</w:t>
      </w:r>
      <w:r>
        <w:rPr>
          <w:rFonts w:hint="default" w:ascii="Times New Roman" w:hAnsi="Times New Roman" w:eastAsia="仿宋_GB2312" w:cs="Times New Roman"/>
          <w:color w:val="FF0000"/>
          <w:sz w:val="32"/>
          <w:szCs w:val="32"/>
          <w:u w:val="single"/>
          <w:lang w:val="en-US" w:eastAsia="zh-CN"/>
        </w:rPr>
        <w:t>件</w:t>
      </w:r>
      <w:r>
        <w:rPr>
          <w:rFonts w:hint="default" w:ascii="Times New Roman" w:hAnsi="Times New Roman" w:eastAsia="仿宋_GB2312" w:cs="Times New Roman"/>
          <w:color w:val="FF0000"/>
          <w:sz w:val="32"/>
          <w:szCs w:val="32"/>
          <w:u w:val="single"/>
          <w:lang w:val="en" w:eastAsia="zh-CN"/>
        </w:rPr>
        <w:t>28</w:t>
      </w:r>
      <w:r>
        <w:rPr>
          <w:rFonts w:hint="default" w:ascii="Times New Roman" w:hAnsi="Times New Roman" w:eastAsia="仿宋_GB2312" w:cs="Times New Roman"/>
          <w:color w:val="FF0000"/>
          <w:sz w:val="32"/>
          <w:szCs w:val="32"/>
          <w:u w:val="single"/>
        </w:rPr>
        <w:t>人，认罪认罚适用率为</w:t>
      </w:r>
      <w:r>
        <w:rPr>
          <w:rFonts w:hint="default" w:ascii="Times New Roman" w:hAnsi="Times New Roman" w:cs="Times New Roman"/>
          <w:color w:val="FF0000"/>
          <w:sz w:val="32"/>
          <w:szCs w:val="32"/>
          <w:u w:val="single"/>
          <w:lang w:val="en-US" w:eastAsia="zh-CN"/>
        </w:rPr>
        <w:t>95</w:t>
      </w:r>
      <w:r>
        <w:rPr>
          <w:rFonts w:hint="default" w:ascii="Times New Roman" w:hAnsi="Times New Roman" w:eastAsia="仿宋_GB2312" w:cs="Times New Roman"/>
          <w:color w:val="FF0000"/>
          <w:sz w:val="32"/>
          <w:szCs w:val="32"/>
          <w:u w:val="single"/>
        </w:rPr>
        <w:t>%。提出确定型量刑建议</w:t>
      </w:r>
      <w:r>
        <w:rPr>
          <w:rFonts w:hint="default" w:ascii="Times New Roman" w:hAnsi="Times New Roman" w:cs="Times New Roman"/>
          <w:color w:val="FF0000"/>
          <w:sz w:val="32"/>
          <w:szCs w:val="32"/>
          <w:u w:val="single"/>
          <w:lang w:val="en" w:eastAsia="zh-CN"/>
        </w:rPr>
        <w:t>18</w:t>
      </w:r>
      <w:r>
        <w:rPr>
          <w:rFonts w:hint="default" w:ascii="Times New Roman" w:hAnsi="Times New Roman" w:eastAsia="仿宋_GB2312" w:cs="Times New Roman"/>
          <w:color w:val="FF0000"/>
          <w:sz w:val="32"/>
          <w:szCs w:val="32"/>
          <w:u w:val="single"/>
        </w:rPr>
        <w:t>人，确定型量刑建议率</w:t>
      </w:r>
      <w:r>
        <w:rPr>
          <w:rFonts w:hint="default" w:ascii="Times New Roman" w:hAnsi="Times New Roman" w:cs="Times New Roman"/>
          <w:color w:val="FF0000"/>
          <w:sz w:val="32"/>
          <w:szCs w:val="32"/>
          <w:u w:val="single"/>
          <w:lang w:val="en" w:eastAsia="zh-CN"/>
        </w:rPr>
        <w:t>93</w:t>
      </w:r>
      <w:r>
        <w:rPr>
          <w:rFonts w:hint="default" w:ascii="Times New Roman" w:hAnsi="Times New Roman" w:eastAsia="仿宋_GB2312" w:cs="Times New Roman"/>
          <w:color w:val="FF0000"/>
          <w:sz w:val="32"/>
          <w:szCs w:val="32"/>
          <w:u w:val="single"/>
        </w:rPr>
        <w:t>%</w:t>
      </w:r>
    </w:p>
    <w:p>
      <w:pPr>
        <w:keepNext w:val="0"/>
        <w:keepLines w:val="0"/>
        <w:pageBreakBefore w:val="0"/>
        <w:widowControl w:val="0"/>
        <w:numPr>
          <w:ilvl w:val="0"/>
          <w:numId w:val="1"/>
        </w:numPr>
        <w:kinsoku/>
        <w:wordWrap/>
        <w:overflowPunct/>
        <w:topLinePunct w:val="0"/>
        <w:autoSpaceDE w:val="0"/>
        <w:autoSpaceDN w:val="0"/>
        <w:bidi w:val="0"/>
        <w:adjustRightInd/>
        <w:snapToGrid/>
        <w:spacing w:line="576" w:lineRule="exact"/>
        <w:ind w:left="0" w:leftChars="0" w:firstLine="482" w:firstLineChars="0"/>
        <w:jc w:val="both"/>
        <w:textAlignment w:val="auto"/>
        <w:rPr>
          <w:rFonts w:hint="eastAsia" w:ascii="楷体_GB2312" w:hAnsi="楷体_GB2312" w:eastAsia="楷体_GB2312" w:cs="楷体_GB2312"/>
          <w:b w:val="0"/>
          <w:bCs w:val="0"/>
          <w:color w:val="FF0000"/>
          <w:sz w:val="32"/>
          <w:szCs w:val="32"/>
          <w:u w:val="single"/>
          <w:lang w:val="en-US" w:eastAsia="zh-CN"/>
        </w:rPr>
      </w:pPr>
      <w:r>
        <w:rPr>
          <w:rFonts w:hint="eastAsia" w:ascii="楷体_GB2312" w:hAnsi="楷体_GB2312" w:eastAsia="楷体_GB2312" w:cs="楷体_GB2312"/>
          <w:b w:val="0"/>
          <w:bCs w:val="0"/>
          <w:color w:val="FF0000"/>
          <w:sz w:val="32"/>
          <w:szCs w:val="32"/>
          <w:u w:val="single"/>
          <w:lang w:val="en-US" w:eastAsia="zh-CN"/>
        </w:rPr>
        <w:t>坚持常态推进，凝心聚力促进新提升。</w:t>
      </w:r>
    </w:p>
    <w:p>
      <w:pPr>
        <w:keepNext w:val="0"/>
        <w:keepLines w:val="0"/>
        <w:pageBreakBefore w:val="0"/>
        <w:widowControl w:val="0"/>
        <w:numPr>
          <w:ilvl w:val="0"/>
          <w:numId w:val="0"/>
        </w:numPr>
        <w:kinsoku/>
        <w:wordWrap/>
        <w:overflowPunct/>
        <w:topLinePunct w:val="0"/>
        <w:autoSpaceDE w:val="0"/>
        <w:autoSpaceDN w:val="0"/>
        <w:bidi w:val="0"/>
        <w:adjustRightInd/>
        <w:snapToGrid/>
        <w:spacing w:line="576" w:lineRule="exact"/>
        <w:ind w:left="0" w:leftChars="0" w:firstLine="643" w:firstLineChars="200"/>
        <w:jc w:val="both"/>
        <w:textAlignment w:val="auto"/>
        <w:rPr>
          <w:rFonts w:hint="eastAsia" w:ascii="仿宋_GB2312" w:hAnsi="仿宋_GB2312" w:eastAsia="仿宋_GB2312" w:cs="仿宋_GB2312"/>
          <w:color w:val="FF0000"/>
          <w:sz w:val="32"/>
          <w:szCs w:val="32"/>
          <w:u w:val="single"/>
        </w:rPr>
      </w:pPr>
      <w:r>
        <w:rPr>
          <w:rFonts w:hint="eastAsia" w:ascii="仿宋_GB2312" w:hAnsi="仿宋_GB2312" w:eastAsia="仿宋_GB2312" w:cs="仿宋_GB2312"/>
          <w:b/>
          <w:bCs/>
          <w:color w:val="FF0000"/>
          <w:sz w:val="32"/>
          <w:szCs w:val="32"/>
          <w:u w:val="single"/>
          <w:lang w:val="en-US" w:eastAsia="zh-CN"/>
        </w:rPr>
        <w:t>一是拓宽普法宣传渠道。</w:t>
      </w:r>
      <w:r>
        <w:rPr>
          <w:rFonts w:hint="eastAsia" w:ascii="仿宋_GB2312" w:hAnsi="仿宋_GB2312" w:eastAsia="仿宋_GB2312" w:cs="仿宋_GB2312"/>
          <w:color w:val="FF0000"/>
          <w:sz w:val="32"/>
          <w:szCs w:val="32"/>
          <w:u w:val="single"/>
        </w:rPr>
        <w:t>以“三月</w:t>
      </w:r>
      <w:r>
        <w:rPr>
          <w:rFonts w:hint="eastAsia" w:ascii="仿宋_GB2312" w:hAnsi="仿宋_GB2312" w:eastAsia="仿宋_GB2312" w:cs="仿宋_GB2312"/>
          <w:color w:val="FF0000"/>
          <w:sz w:val="32"/>
          <w:szCs w:val="32"/>
          <w:u w:val="single"/>
          <w:lang w:eastAsia="zh-CN"/>
        </w:rPr>
        <w:t>平安建设</w:t>
      </w:r>
      <w:r>
        <w:rPr>
          <w:rFonts w:hint="eastAsia" w:ascii="仿宋_GB2312" w:hAnsi="仿宋_GB2312" w:eastAsia="仿宋_GB2312" w:cs="仿宋_GB2312"/>
          <w:color w:val="FF0000"/>
          <w:sz w:val="32"/>
          <w:szCs w:val="32"/>
          <w:u w:val="single"/>
        </w:rPr>
        <w:t>宣传月”</w:t>
      </w:r>
      <w:r>
        <w:rPr>
          <w:rFonts w:hint="eastAsia" w:ascii="仿宋_GB2312" w:hAnsi="仿宋_GB2312" w:eastAsia="仿宋_GB2312" w:cs="仿宋_GB2312"/>
          <w:color w:val="FF0000"/>
          <w:sz w:val="32"/>
          <w:szCs w:val="32"/>
          <w:u w:val="single"/>
          <w:lang w:eastAsia="zh-CN"/>
        </w:rPr>
        <w:t>、</w:t>
      </w:r>
      <w:r>
        <w:rPr>
          <w:rFonts w:hint="eastAsia" w:ascii="仿宋_GB2312" w:hAnsi="仿宋_GB2312" w:eastAsia="仿宋_GB2312" w:cs="仿宋_GB2312"/>
          <w:color w:val="FF0000"/>
          <w:sz w:val="32"/>
          <w:szCs w:val="32"/>
          <w:u w:val="single"/>
        </w:rPr>
        <w:t>国家安全教育日</w:t>
      </w:r>
      <w:r>
        <w:rPr>
          <w:rFonts w:hint="eastAsia" w:ascii="仿宋_GB2312" w:hAnsi="仿宋_GB2312" w:eastAsia="仿宋_GB2312" w:cs="仿宋_GB2312"/>
          <w:color w:val="FF0000"/>
          <w:sz w:val="32"/>
          <w:szCs w:val="32"/>
          <w:u w:val="single"/>
          <w:lang w:eastAsia="zh-CN"/>
        </w:rPr>
        <w:t>、</w:t>
      </w:r>
      <w:r>
        <w:rPr>
          <w:rFonts w:hint="eastAsia" w:ascii="仿宋_GB2312" w:hAnsi="仿宋_GB2312" w:eastAsia="仿宋_GB2312" w:cs="仿宋_GB2312"/>
          <w:color w:val="FF0000"/>
          <w:sz w:val="32"/>
          <w:szCs w:val="32"/>
          <w:u w:val="single"/>
          <w:lang w:val="en-US" w:eastAsia="zh-CN"/>
        </w:rPr>
        <w:t>六月平安建设宣传周、“9·16平安西藏宣传日”、虫草采挖等为工作</w:t>
      </w:r>
      <w:r>
        <w:rPr>
          <w:rFonts w:hint="eastAsia" w:ascii="仿宋_GB2312" w:hAnsi="仿宋_GB2312" w:eastAsia="仿宋_GB2312" w:cs="仿宋_GB2312"/>
          <w:color w:val="FF0000"/>
          <w:sz w:val="32"/>
          <w:szCs w:val="32"/>
          <w:u w:val="single"/>
        </w:rPr>
        <w:t>契机，组织相关单位，开展了形式多样、内容丰富的综治宣传活动，共</w:t>
      </w:r>
      <w:r>
        <w:rPr>
          <w:rFonts w:hint="eastAsia" w:ascii="仿宋_GB2312" w:hAnsi="仿宋_GB2312" w:eastAsia="仿宋_GB2312" w:cs="仿宋_GB2312"/>
          <w:color w:val="FF0000"/>
          <w:sz w:val="32"/>
          <w:szCs w:val="32"/>
          <w:u w:val="single"/>
          <w:lang w:eastAsia="zh-CN"/>
        </w:rPr>
        <w:t>组织</w:t>
      </w:r>
      <w:r>
        <w:rPr>
          <w:rFonts w:hint="eastAsia" w:ascii="仿宋_GB2312" w:hAnsi="仿宋_GB2312" w:eastAsia="仿宋_GB2312" w:cs="仿宋_GB2312"/>
          <w:color w:val="FF0000"/>
          <w:sz w:val="32"/>
          <w:szCs w:val="32"/>
          <w:u w:val="single"/>
        </w:rPr>
        <w:t>开展法制宣传活动</w:t>
      </w:r>
      <w:r>
        <w:rPr>
          <w:rFonts w:hint="eastAsia" w:ascii="仿宋_GB2312" w:hAnsi="仿宋_GB2312" w:eastAsia="仿宋_GB2312" w:cs="仿宋_GB2312"/>
          <w:color w:val="FF0000"/>
          <w:sz w:val="32"/>
          <w:szCs w:val="32"/>
          <w:u w:val="single"/>
          <w:lang w:val="en-US" w:eastAsia="zh-CN"/>
        </w:rPr>
        <w:t>412</w:t>
      </w:r>
      <w:r>
        <w:rPr>
          <w:rFonts w:hint="eastAsia" w:ascii="仿宋_GB2312" w:hAnsi="仿宋_GB2312" w:eastAsia="仿宋_GB2312" w:cs="仿宋_GB2312"/>
          <w:color w:val="FF0000"/>
          <w:sz w:val="32"/>
          <w:szCs w:val="32"/>
          <w:u w:val="single"/>
        </w:rPr>
        <w:t>场次，共悬挂横幅43条，张贴标语63份，发放资料</w:t>
      </w:r>
      <w:r>
        <w:rPr>
          <w:rFonts w:hint="eastAsia" w:ascii="仿宋_GB2312" w:hAnsi="仿宋_GB2312" w:eastAsia="仿宋_GB2312" w:cs="仿宋_GB2312"/>
          <w:color w:val="FF0000"/>
          <w:sz w:val="32"/>
          <w:szCs w:val="32"/>
          <w:u w:val="single"/>
          <w:lang w:val="en-US" w:eastAsia="zh-CN"/>
        </w:rPr>
        <w:t>8</w:t>
      </w:r>
      <w:r>
        <w:rPr>
          <w:rFonts w:hint="eastAsia" w:ascii="仿宋_GB2312" w:hAnsi="仿宋_GB2312" w:eastAsia="仿宋_GB2312" w:cs="仿宋_GB2312"/>
          <w:color w:val="FF0000"/>
          <w:sz w:val="32"/>
          <w:szCs w:val="32"/>
          <w:u w:val="single"/>
        </w:rPr>
        <w:t>万余份，受教育群众达2.3万余人</w:t>
      </w:r>
      <w:r>
        <w:rPr>
          <w:rFonts w:hint="eastAsia" w:ascii="仿宋_GB2312" w:hAnsi="仿宋_GB2312" w:eastAsia="仿宋_GB2312" w:cs="仿宋_GB2312"/>
          <w:color w:val="FF0000"/>
          <w:sz w:val="32"/>
          <w:szCs w:val="32"/>
          <w:u w:val="single"/>
          <w:lang w:eastAsia="zh-CN"/>
        </w:rPr>
        <w:t>；</w:t>
      </w:r>
      <w:r>
        <w:rPr>
          <w:rFonts w:hint="eastAsia" w:ascii="仿宋_GB2312" w:hAnsi="仿宋_GB2312" w:eastAsia="仿宋_GB2312" w:cs="仿宋_GB2312"/>
          <w:color w:val="FF0000"/>
          <w:sz w:val="32"/>
          <w:szCs w:val="32"/>
          <w:u w:val="single"/>
        </w:rPr>
        <w:t>发挥全县24个法治副校长作用。在3月份开学期和8月份开学期先后开展了“法治第一课”活动。积极宣传《预防未成年人犯罪法》《中华人民共和国未成年人保护法》等法律法规知识， 切实加强未成年人法治教育，共开展14场次，发放宣传资料及宣传用品3100余份，受教育未成年人1万余人。</w:t>
      </w:r>
    </w:p>
    <w:p>
      <w:pPr>
        <w:keepNext w:val="0"/>
        <w:keepLines w:val="0"/>
        <w:pageBreakBefore w:val="0"/>
        <w:widowControl w:val="0"/>
        <w:numPr>
          <w:ilvl w:val="0"/>
          <w:numId w:val="0"/>
        </w:numPr>
        <w:kinsoku/>
        <w:wordWrap/>
        <w:overflowPunct/>
        <w:topLinePunct w:val="0"/>
        <w:autoSpaceDE w:val="0"/>
        <w:autoSpaceDN w:val="0"/>
        <w:bidi w:val="0"/>
        <w:adjustRightInd/>
        <w:snapToGrid/>
        <w:spacing w:line="576" w:lineRule="exact"/>
        <w:ind w:left="0" w:leftChars="0" w:firstLine="643" w:firstLineChars="200"/>
        <w:jc w:val="both"/>
        <w:textAlignment w:val="auto"/>
        <w:rPr>
          <w:rFonts w:hint="eastAsia" w:ascii="仿宋_GB2312" w:eastAsia="仿宋_GB2312"/>
          <w:color w:val="FF0000"/>
          <w:sz w:val="32"/>
          <w:szCs w:val="32"/>
          <w:u w:val="single"/>
          <w:lang w:val="en-US" w:eastAsia="zh-CN"/>
        </w:rPr>
      </w:pPr>
      <w:r>
        <w:rPr>
          <w:rFonts w:hint="eastAsia" w:ascii="仿宋_GB2312" w:hAnsi="仿宋_GB2312" w:eastAsia="仿宋_GB2312" w:cs="仿宋_GB2312"/>
          <w:b/>
          <w:bCs/>
          <w:i w:val="0"/>
          <w:iCs w:val="0"/>
          <w:caps w:val="0"/>
          <w:color w:val="FF0000"/>
          <w:spacing w:val="0"/>
          <w:sz w:val="32"/>
          <w:szCs w:val="32"/>
          <w:u w:val="single"/>
          <w:lang w:eastAsia="zh-CN"/>
        </w:rPr>
        <w:t>二是</w:t>
      </w:r>
      <w:r>
        <w:rPr>
          <w:rFonts w:hint="eastAsia" w:ascii="仿宋_GB2312" w:hAnsi="仿宋_GB2312" w:eastAsia="仿宋_GB2312" w:cs="仿宋_GB2312"/>
          <w:b/>
          <w:bCs/>
          <w:i w:val="0"/>
          <w:iCs w:val="0"/>
          <w:caps w:val="0"/>
          <w:color w:val="FF0000"/>
          <w:spacing w:val="0"/>
          <w:sz w:val="32"/>
          <w:szCs w:val="32"/>
          <w:u w:val="single"/>
        </w:rPr>
        <w:t>常态化扫黑除恶专项斗争</w:t>
      </w:r>
      <w:r>
        <w:rPr>
          <w:rFonts w:hint="eastAsia" w:ascii="仿宋_GB2312" w:hAnsi="仿宋_GB2312" w:eastAsia="仿宋_GB2312" w:cs="仿宋_GB2312"/>
          <w:b/>
          <w:bCs/>
          <w:i w:val="0"/>
          <w:iCs w:val="0"/>
          <w:caps w:val="0"/>
          <w:color w:val="FF0000"/>
          <w:spacing w:val="0"/>
          <w:sz w:val="32"/>
          <w:szCs w:val="32"/>
          <w:u w:val="single"/>
          <w:lang w:eastAsia="zh-CN"/>
        </w:rPr>
        <w:t>常抓不懈。</w:t>
      </w:r>
      <w:r>
        <w:rPr>
          <w:rFonts w:hint="eastAsia" w:ascii="仿宋_GB2312" w:hAnsi="仿宋_GB2312" w:eastAsia="仿宋_GB2312" w:cs="仿宋_GB2312"/>
          <w:color w:val="FF0000"/>
          <w:sz w:val="32"/>
          <w:szCs w:val="32"/>
          <w:u w:val="single"/>
          <w:lang w:val="en-US" w:eastAsia="zh-CN"/>
        </w:rPr>
        <w:t>持续推进“四大行业”领域专项整治和打击“砂霸”“矿霸”专项行动</w:t>
      </w:r>
      <w:r>
        <w:rPr>
          <w:rFonts w:hint="eastAsia" w:ascii="仿宋_GB2312" w:hAnsi="仿宋_GB2312" w:eastAsia="仿宋_GB2312" w:cs="仿宋_GB2312"/>
          <w:b w:val="0"/>
          <w:bCs w:val="0"/>
          <w:color w:val="FF0000"/>
          <w:sz w:val="32"/>
          <w:szCs w:val="32"/>
          <w:u w:val="single"/>
        </w:rPr>
        <w:t>、反有组织犯罪法宣传等工作，深入开展线索摸排、民意调查、宣传引导等工作。先后开展</w:t>
      </w:r>
      <w:r>
        <w:rPr>
          <w:rFonts w:hint="default" w:ascii="仿宋_GB2312" w:hAnsi="仿宋_GB2312" w:eastAsia="仿宋_GB2312" w:cs="仿宋_GB2312"/>
          <w:b w:val="0"/>
          <w:bCs w:val="0"/>
          <w:color w:val="FF0000"/>
          <w:sz w:val="32"/>
          <w:szCs w:val="32"/>
          <w:u w:val="single"/>
        </w:rPr>
        <w:t>3</w:t>
      </w:r>
      <w:r>
        <w:rPr>
          <w:rFonts w:hint="eastAsia" w:ascii="仿宋_GB2312" w:hAnsi="仿宋_GB2312" w:eastAsia="仿宋_GB2312" w:cs="仿宋_GB2312"/>
          <w:b w:val="0"/>
          <w:bCs w:val="0"/>
          <w:color w:val="FF0000"/>
          <w:sz w:val="32"/>
          <w:szCs w:val="32"/>
          <w:u w:val="single"/>
        </w:rPr>
        <w:t>次专项清查活动，清查重点行业领域</w:t>
      </w:r>
      <w:r>
        <w:rPr>
          <w:rFonts w:hint="default" w:ascii="仿宋_GB2312" w:hAnsi="仿宋_GB2312" w:eastAsia="仿宋_GB2312" w:cs="仿宋_GB2312"/>
          <w:b w:val="0"/>
          <w:bCs w:val="0"/>
          <w:color w:val="FF0000"/>
          <w:sz w:val="32"/>
          <w:szCs w:val="32"/>
          <w:u w:val="single"/>
        </w:rPr>
        <w:t>23</w:t>
      </w:r>
      <w:r>
        <w:rPr>
          <w:rFonts w:hint="eastAsia" w:ascii="仿宋_GB2312" w:hAnsi="仿宋_GB2312" w:eastAsia="仿宋_GB2312" w:cs="仿宋_GB2312"/>
          <w:b w:val="0"/>
          <w:bCs w:val="0"/>
          <w:color w:val="FF0000"/>
          <w:sz w:val="32"/>
          <w:szCs w:val="32"/>
          <w:u w:val="single"/>
        </w:rPr>
        <w:t>次，盘查人员</w:t>
      </w:r>
      <w:r>
        <w:rPr>
          <w:rFonts w:hint="default" w:ascii="仿宋_GB2312" w:hAnsi="仿宋_GB2312" w:eastAsia="仿宋_GB2312" w:cs="仿宋_GB2312"/>
          <w:b w:val="0"/>
          <w:bCs w:val="0"/>
          <w:color w:val="FF0000"/>
          <w:sz w:val="32"/>
          <w:szCs w:val="32"/>
          <w:u w:val="single"/>
          <w:lang w:eastAsia="zh-CN"/>
        </w:rPr>
        <w:t>800</w:t>
      </w:r>
      <w:r>
        <w:rPr>
          <w:rFonts w:hint="eastAsia" w:ascii="仿宋_GB2312" w:hAnsi="仿宋_GB2312" w:eastAsia="仿宋_GB2312" w:cs="仿宋_GB2312"/>
          <w:b w:val="0"/>
          <w:bCs w:val="0"/>
          <w:color w:val="FF0000"/>
          <w:sz w:val="32"/>
          <w:szCs w:val="32"/>
          <w:u w:val="single"/>
        </w:rPr>
        <w:t>余人次，</w:t>
      </w:r>
      <w:r>
        <w:rPr>
          <w:rFonts w:hint="eastAsia" w:ascii="仿宋_GB2312" w:hAnsi="仿宋_GB2312" w:eastAsia="仿宋_GB2312" w:cs="仿宋_GB2312"/>
          <w:i w:val="0"/>
          <w:caps w:val="0"/>
          <w:color w:val="FF0000"/>
          <w:spacing w:val="7"/>
          <w:sz w:val="32"/>
          <w:szCs w:val="32"/>
          <w:u w:val="single"/>
          <w:shd w:val="clear" w:color="auto" w:fill="FFFFFF"/>
          <w:lang w:eastAsia="zh-CN"/>
        </w:rPr>
        <w:t>发放</w:t>
      </w:r>
      <w:r>
        <w:rPr>
          <w:rFonts w:hint="eastAsia" w:ascii="仿宋_GB2312" w:hAnsi="仿宋_GB2312" w:eastAsia="仿宋_GB2312" w:cs="仿宋_GB2312"/>
          <w:i w:val="0"/>
          <w:caps w:val="0"/>
          <w:color w:val="FF0000"/>
          <w:spacing w:val="7"/>
          <w:sz w:val="32"/>
          <w:szCs w:val="32"/>
          <w:u w:val="single"/>
          <w:shd w:val="clear" w:color="auto" w:fill="FFFFFF"/>
        </w:rPr>
        <w:t>宣传资料</w:t>
      </w:r>
      <w:r>
        <w:rPr>
          <w:rFonts w:hint="default" w:ascii="仿宋_GB2312" w:hAnsi="仿宋_GB2312" w:eastAsia="仿宋_GB2312" w:cs="仿宋_GB2312"/>
          <w:i w:val="0"/>
          <w:caps w:val="0"/>
          <w:color w:val="FF0000"/>
          <w:spacing w:val="7"/>
          <w:sz w:val="32"/>
          <w:szCs w:val="32"/>
          <w:u w:val="single"/>
          <w:shd w:val="clear" w:color="auto" w:fill="FFFFFF"/>
        </w:rPr>
        <w:t>300</w:t>
      </w:r>
      <w:r>
        <w:rPr>
          <w:rFonts w:hint="eastAsia" w:ascii="仿宋_GB2312" w:hAnsi="仿宋_GB2312" w:eastAsia="仿宋_GB2312" w:cs="仿宋_GB2312"/>
          <w:i w:val="0"/>
          <w:caps w:val="0"/>
          <w:color w:val="FF0000"/>
          <w:spacing w:val="7"/>
          <w:sz w:val="32"/>
          <w:szCs w:val="32"/>
          <w:u w:val="single"/>
          <w:shd w:val="clear" w:color="auto" w:fill="FFFFFF"/>
          <w:lang w:val="en-US" w:eastAsia="zh-CN"/>
        </w:rPr>
        <w:t>0</w:t>
      </w:r>
      <w:r>
        <w:rPr>
          <w:rFonts w:hint="default" w:ascii="仿宋_GB2312" w:hAnsi="仿宋_GB2312" w:eastAsia="仿宋_GB2312" w:cs="仿宋_GB2312"/>
          <w:i w:val="0"/>
          <w:caps w:val="0"/>
          <w:color w:val="FF0000"/>
          <w:spacing w:val="7"/>
          <w:sz w:val="32"/>
          <w:szCs w:val="32"/>
          <w:u w:val="single"/>
          <w:shd w:val="clear" w:color="auto" w:fill="FFFFFF"/>
          <w:lang w:eastAsia="zh-CN"/>
        </w:rPr>
        <w:t>余</w:t>
      </w:r>
      <w:r>
        <w:rPr>
          <w:rFonts w:hint="eastAsia" w:ascii="仿宋_GB2312" w:hAnsi="仿宋_GB2312" w:eastAsia="仿宋_GB2312" w:cs="仿宋_GB2312"/>
          <w:i w:val="0"/>
          <w:caps w:val="0"/>
          <w:color w:val="FF0000"/>
          <w:spacing w:val="7"/>
          <w:sz w:val="32"/>
          <w:szCs w:val="32"/>
          <w:u w:val="single"/>
          <w:shd w:val="clear" w:color="auto" w:fill="FFFFFF"/>
        </w:rPr>
        <w:t>份</w:t>
      </w:r>
      <w:r>
        <w:rPr>
          <w:rFonts w:hint="eastAsia" w:ascii="仿宋_GB2312" w:hAnsi="仿宋_GB2312" w:eastAsia="仿宋_GB2312" w:cs="仿宋_GB2312"/>
          <w:i w:val="0"/>
          <w:caps w:val="0"/>
          <w:color w:val="FF0000"/>
          <w:spacing w:val="7"/>
          <w:sz w:val="32"/>
          <w:szCs w:val="32"/>
          <w:u w:val="single"/>
          <w:shd w:val="clear" w:color="auto" w:fill="FFFFFF"/>
          <w:lang w:eastAsia="zh-CN"/>
        </w:rPr>
        <w:t>，发放宣传品</w:t>
      </w:r>
      <w:r>
        <w:rPr>
          <w:rFonts w:hint="default" w:ascii="仿宋_GB2312" w:hAnsi="仿宋_GB2312" w:eastAsia="仿宋_GB2312" w:cs="仿宋_GB2312"/>
          <w:i w:val="0"/>
          <w:caps w:val="0"/>
          <w:color w:val="FF0000"/>
          <w:spacing w:val="7"/>
          <w:sz w:val="32"/>
          <w:szCs w:val="32"/>
          <w:u w:val="single"/>
          <w:shd w:val="clear" w:color="auto" w:fill="FFFFFF"/>
          <w:lang w:eastAsia="zh-CN"/>
        </w:rPr>
        <w:t>3000余</w:t>
      </w:r>
      <w:r>
        <w:rPr>
          <w:rFonts w:hint="eastAsia" w:ascii="仿宋_GB2312" w:hAnsi="仿宋_GB2312" w:eastAsia="仿宋_GB2312" w:cs="仿宋_GB2312"/>
          <w:i w:val="0"/>
          <w:caps w:val="0"/>
          <w:color w:val="FF0000"/>
          <w:spacing w:val="7"/>
          <w:sz w:val="32"/>
          <w:szCs w:val="32"/>
          <w:u w:val="single"/>
          <w:shd w:val="clear" w:color="auto" w:fill="FFFFFF"/>
          <w:lang w:val="en-US" w:eastAsia="zh-CN"/>
        </w:rPr>
        <w:t>个</w:t>
      </w:r>
      <w:r>
        <w:rPr>
          <w:rFonts w:hint="eastAsia" w:ascii="仿宋_GB2312" w:hAnsi="仿宋_GB2312" w:eastAsia="仿宋_GB2312" w:cs="仿宋_GB2312"/>
          <w:i w:val="0"/>
          <w:caps w:val="0"/>
          <w:color w:val="FF0000"/>
          <w:spacing w:val="7"/>
          <w:sz w:val="32"/>
          <w:szCs w:val="32"/>
          <w:u w:val="single"/>
          <w:shd w:val="clear" w:color="auto" w:fill="FFFFFF"/>
        </w:rPr>
        <w:t>，</w:t>
      </w:r>
      <w:r>
        <w:rPr>
          <w:rFonts w:hint="eastAsia" w:ascii="仿宋_GB2312" w:hAnsi="仿宋_GB2312" w:eastAsia="仿宋_GB2312" w:cs="仿宋_GB2312"/>
          <w:i w:val="0"/>
          <w:caps w:val="0"/>
          <w:color w:val="FF0000"/>
          <w:spacing w:val="7"/>
          <w:sz w:val="32"/>
          <w:szCs w:val="32"/>
          <w:u w:val="single"/>
          <w:shd w:val="clear" w:color="auto" w:fill="FFFFFF"/>
          <w:lang w:eastAsia="zh-CN"/>
        </w:rPr>
        <w:t>受教育群</w:t>
      </w:r>
      <w:r>
        <w:rPr>
          <w:rFonts w:hint="default" w:ascii="仿宋_GB2312" w:hAnsi="仿宋_GB2312" w:eastAsia="仿宋_GB2312" w:cs="仿宋_GB2312"/>
          <w:i w:val="0"/>
          <w:caps w:val="0"/>
          <w:color w:val="FF0000"/>
          <w:spacing w:val="7"/>
          <w:sz w:val="32"/>
          <w:szCs w:val="32"/>
          <w:u w:val="single"/>
          <w:shd w:val="clear" w:color="auto" w:fill="FFFFFF"/>
          <w:lang w:eastAsia="zh-CN"/>
        </w:rPr>
        <w:t>850</w:t>
      </w:r>
      <w:r>
        <w:rPr>
          <w:rFonts w:hint="eastAsia" w:ascii="仿宋_GB2312" w:hAnsi="仿宋_GB2312" w:eastAsia="仿宋_GB2312" w:cs="仿宋_GB2312"/>
          <w:i w:val="0"/>
          <w:caps w:val="0"/>
          <w:color w:val="FF0000"/>
          <w:spacing w:val="7"/>
          <w:sz w:val="32"/>
          <w:szCs w:val="32"/>
          <w:u w:val="single"/>
          <w:shd w:val="clear" w:color="auto" w:fill="FFFFFF"/>
          <w:lang w:val="en-US" w:eastAsia="zh-CN"/>
        </w:rPr>
        <w:t>0余人；</w:t>
      </w:r>
      <w:r>
        <w:rPr>
          <w:rFonts w:hint="eastAsia" w:ascii="仿宋_GB2312" w:hAnsi="仿宋_GB2312" w:eastAsia="仿宋_GB2312" w:cs="仿宋_GB2312"/>
          <w:color w:val="FF0000"/>
          <w:sz w:val="32"/>
          <w:szCs w:val="32"/>
          <w:u w:val="single"/>
          <w:lang w:val="en-US" w:eastAsia="zh-CN"/>
        </w:rPr>
        <w:t>充分运用全国扫黑办12337举报平台及县举报电话和举报箱通道，加大各部门、基层线索摸排力度，广泛发展群众举报线索，最大限度拓宽线索来源渠道，</w:t>
      </w:r>
      <w:r>
        <w:rPr>
          <w:rFonts w:hint="eastAsia" w:ascii="仿宋_GB2312" w:hAnsi="仿宋_GB2312" w:eastAsia="仿宋_GB2312" w:cs="仿宋_GB2312"/>
          <w:b w:val="0"/>
          <w:bCs w:val="0"/>
          <w:color w:val="FF0000"/>
          <w:kern w:val="0"/>
          <w:sz w:val="32"/>
          <w:szCs w:val="32"/>
          <w:u w:val="single"/>
          <w:lang w:val="en-US" w:eastAsia="zh-CN" w:bidi="ar-SA"/>
        </w:rPr>
        <w:t>深挖严打隐藏在</w:t>
      </w:r>
      <w:r>
        <w:rPr>
          <w:rFonts w:hint="eastAsia" w:ascii="仿宋_GB2312" w:eastAsia="仿宋_GB2312"/>
          <w:color w:val="FF0000"/>
          <w:sz w:val="32"/>
          <w:szCs w:val="32"/>
          <w:u w:val="single"/>
          <w:lang w:val="en-US" w:eastAsia="zh-CN"/>
        </w:rPr>
        <w:t>党员干部中的“保护伞”“关系网”</w:t>
      </w:r>
      <w:r>
        <w:rPr>
          <w:rFonts w:hint="eastAsia" w:ascii="仿宋_GB2312" w:hAnsi="仿宋_GB2312" w:eastAsia="仿宋_GB2312" w:cs="仿宋_GB2312"/>
          <w:color w:val="FF0000"/>
          <w:sz w:val="32"/>
          <w:szCs w:val="32"/>
          <w:u w:val="single"/>
          <w:lang w:val="en-US" w:eastAsia="zh-CN"/>
        </w:rPr>
        <w:t>。截至目前，我扫黑办对全县16个举报箱（县城2个、14个乡镇各1个）每周五进行开箱检验，尚未收到</w:t>
      </w:r>
      <w:r>
        <w:rPr>
          <w:rFonts w:hint="eastAsia" w:ascii="仿宋_GB2312" w:eastAsia="仿宋_GB2312"/>
          <w:color w:val="FF0000"/>
          <w:sz w:val="32"/>
          <w:szCs w:val="32"/>
          <w:u w:val="single"/>
          <w:lang w:val="en-US" w:eastAsia="zh-CN"/>
        </w:rPr>
        <w:t>党员干部为非法组织、黑恶势力通风报信、站台撑腰、包庇纵容、充当“保护伞”等问题的举报电话和举报信，承办上级转办案件1起，案件核实1起。</w:t>
      </w:r>
    </w:p>
    <w:p>
      <w:pPr>
        <w:keepNext w:val="0"/>
        <w:keepLines w:val="0"/>
        <w:pageBreakBefore w:val="0"/>
        <w:widowControl w:val="0"/>
        <w:numPr>
          <w:ilvl w:val="0"/>
          <w:numId w:val="0"/>
        </w:numPr>
        <w:kinsoku/>
        <w:wordWrap/>
        <w:overflowPunct/>
        <w:topLinePunct w:val="0"/>
        <w:autoSpaceDE w:val="0"/>
        <w:autoSpaceDN w:val="0"/>
        <w:bidi w:val="0"/>
        <w:adjustRightInd/>
        <w:snapToGrid/>
        <w:spacing w:line="576" w:lineRule="exact"/>
        <w:ind w:left="0" w:leftChars="0" w:firstLine="643" w:firstLineChars="200"/>
        <w:jc w:val="both"/>
        <w:textAlignment w:val="auto"/>
        <w:rPr>
          <w:rFonts w:hint="eastAsia" w:ascii="仿宋_GB2312" w:hAnsi="仿宋_GB2312" w:eastAsia="仿宋_GB2312" w:cs="仿宋_GB2312"/>
          <w:color w:val="FF0000"/>
          <w:sz w:val="32"/>
          <w:szCs w:val="32"/>
          <w:u w:val="single"/>
          <w:lang w:val="en-US" w:eastAsia="zh-CN"/>
        </w:rPr>
      </w:pPr>
      <w:r>
        <w:rPr>
          <w:rFonts w:hint="eastAsia" w:ascii="仿宋_GB2312" w:eastAsia="仿宋_GB2312"/>
          <w:b/>
          <w:bCs/>
          <w:color w:val="FF0000"/>
          <w:sz w:val="32"/>
          <w:szCs w:val="32"/>
          <w:u w:val="single"/>
          <w:lang w:val="en-US" w:eastAsia="zh-CN"/>
        </w:rPr>
        <w:t>三是有力推进命案防范工作。</w:t>
      </w:r>
      <w:r>
        <w:rPr>
          <w:rFonts w:hint="eastAsia" w:ascii="仿宋_GB2312" w:hAnsi="仿宋_GB2312" w:eastAsia="仿宋_GB2312" w:cs="仿宋_GB2312"/>
          <w:color w:val="FF0000"/>
          <w:sz w:val="32"/>
          <w:szCs w:val="32"/>
          <w:u w:val="single"/>
        </w:rPr>
        <w:t>紧紧围绕</w:t>
      </w:r>
      <w:r>
        <w:rPr>
          <w:rFonts w:hint="eastAsia" w:ascii="仿宋_GB2312" w:hAnsi="仿宋_GB2312" w:eastAsia="仿宋_GB2312" w:cs="仿宋_GB2312"/>
          <w:color w:val="FF0000"/>
          <w:sz w:val="32"/>
          <w:szCs w:val="32"/>
          <w:u w:val="single"/>
          <w:lang w:val="en-US" w:eastAsia="zh-CN"/>
        </w:rPr>
        <w:t>昌都市委以及八宿县委</w:t>
      </w:r>
      <w:r>
        <w:rPr>
          <w:rFonts w:hint="eastAsia" w:ascii="仿宋_GB2312" w:hAnsi="仿宋_GB2312" w:eastAsia="仿宋_GB2312" w:cs="仿宋_GB2312"/>
          <w:color w:val="FF0000"/>
          <w:sz w:val="32"/>
          <w:szCs w:val="32"/>
          <w:u w:val="single"/>
        </w:rPr>
        <w:t>关于</w:t>
      </w:r>
      <w:r>
        <w:rPr>
          <w:rFonts w:hint="eastAsia" w:ascii="仿宋_GB2312" w:hAnsi="仿宋_GB2312" w:eastAsia="仿宋_GB2312" w:cs="仿宋_GB2312"/>
          <w:color w:val="FF0000"/>
          <w:sz w:val="32"/>
          <w:szCs w:val="32"/>
          <w:u w:val="single"/>
          <w:lang w:val="en-US" w:eastAsia="zh-CN"/>
        </w:rPr>
        <w:t>命案防范</w:t>
      </w:r>
      <w:r>
        <w:rPr>
          <w:rFonts w:hint="eastAsia" w:ascii="仿宋_GB2312" w:hAnsi="仿宋_GB2312" w:eastAsia="仿宋_GB2312" w:cs="仿宋_GB2312"/>
          <w:color w:val="FF0000"/>
          <w:sz w:val="32"/>
          <w:szCs w:val="32"/>
          <w:u w:val="single"/>
        </w:rPr>
        <w:t>工作的总体部署，</w:t>
      </w:r>
      <w:r>
        <w:rPr>
          <w:rFonts w:hint="eastAsia" w:ascii="仿宋_GB2312" w:hAnsi="仿宋_GB2312" w:eastAsia="仿宋_GB2312" w:cs="仿宋_GB2312"/>
          <w:color w:val="FF0000"/>
          <w:sz w:val="32"/>
          <w:szCs w:val="32"/>
          <w:u w:val="single"/>
          <w:lang w:val="en-US" w:eastAsia="zh-CN"/>
        </w:rPr>
        <w:t>结合公安局开展的2024年夏季治安打击整治行动工作，</w:t>
      </w:r>
      <w:r>
        <w:rPr>
          <w:rFonts w:hint="eastAsia" w:ascii="仿宋_GB2312" w:hAnsi="仿宋_GB2312" w:eastAsia="仿宋_GB2312" w:cs="仿宋_GB2312"/>
          <w:color w:val="FF0000"/>
          <w:sz w:val="32"/>
          <w:szCs w:val="32"/>
          <w:u w:val="single"/>
        </w:rPr>
        <w:t>突出</w:t>
      </w:r>
      <w:r>
        <w:rPr>
          <w:rFonts w:hint="eastAsia" w:ascii="仿宋_GB2312" w:hAnsi="仿宋_GB2312" w:eastAsia="仿宋_GB2312" w:cs="仿宋_GB2312"/>
          <w:color w:val="FF0000"/>
          <w:sz w:val="32"/>
          <w:szCs w:val="32"/>
          <w:u w:val="single"/>
          <w:lang w:val="en-US" w:eastAsia="zh-CN"/>
        </w:rPr>
        <w:t>重点</w:t>
      </w:r>
      <w:r>
        <w:rPr>
          <w:rFonts w:hint="eastAsia" w:ascii="仿宋_GB2312" w:hAnsi="仿宋_GB2312" w:eastAsia="仿宋_GB2312" w:cs="仿宋_GB2312"/>
          <w:color w:val="FF0000"/>
          <w:sz w:val="32"/>
          <w:szCs w:val="32"/>
          <w:u w:val="single"/>
        </w:rPr>
        <w:t>位置，全力持续开展滚动排查整治行动</w:t>
      </w:r>
      <w:r>
        <w:rPr>
          <w:rFonts w:hint="eastAsia" w:ascii="仿宋_GB2312" w:hAnsi="仿宋_GB2312" w:eastAsia="仿宋_GB2312" w:cs="仿宋_GB2312"/>
          <w:color w:val="FF0000"/>
          <w:sz w:val="32"/>
          <w:szCs w:val="32"/>
          <w:u w:val="single"/>
          <w:lang w:val="en-US" w:eastAsia="zh-CN"/>
        </w:rPr>
        <w:t>,</w:t>
      </w:r>
      <w:r>
        <w:rPr>
          <w:rFonts w:hint="eastAsia" w:ascii="仿宋_GB2312" w:hAnsi="仿宋_GB2312" w:eastAsia="仿宋_GB2312" w:cs="仿宋_GB2312"/>
          <w:color w:val="FF0000"/>
          <w:sz w:val="32"/>
          <w:szCs w:val="32"/>
          <w:u w:val="single"/>
        </w:rPr>
        <w:t>深化重点时段、重点部位、重点场所综合整治，以统一行动、雷霆手段，严厉打击打架斗殴、寻衅</w:t>
      </w:r>
      <w:r>
        <w:rPr>
          <w:rFonts w:hint="eastAsia" w:ascii="仿宋_GB2312" w:hAnsi="仿宋_GB2312" w:eastAsia="仿宋_GB2312" w:cs="仿宋_GB2312"/>
          <w:color w:val="FF0000"/>
          <w:sz w:val="32"/>
          <w:szCs w:val="32"/>
          <w:u w:val="single"/>
          <w:lang w:val="en-US" w:eastAsia="zh-CN"/>
        </w:rPr>
        <w:t>滋</w:t>
      </w:r>
      <w:r>
        <w:rPr>
          <w:rFonts w:hint="eastAsia" w:ascii="仿宋_GB2312" w:hAnsi="仿宋_GB2312" w:eastAsia="仿宋_GB2312" w:cs="仿宋_GB2312"/>
          <w:color w:val="FF0000"/>
          <w:sz w:val="32"/>
          <w:szCs w:val="32"/>
          <w:u w:val="single"/>
        </w:rPr>
        <w:t>事、故意伤害等犯罪活动，形成对</w:t>
      </w:r>
      <w:r>
        <w:rPr>
          <w:rFonts w:hint="eastAsia" w:ascii="仿宋_GB2312" w:hAnsi="仿宋_GB2312" w:eastAsia="仿宋_GB2312" w:cs="仿宋_GB2312"/>
          <w:color w:val="FF0000"/>
          <w:sz w:val="32"/>
          <w:szCs w:val="32"/>
          <w:u w:val="single"/>
          <w:lang w:val="en-US" w:eastAsia="zh-CN"/>
        </w:rPr>
        <w:t>违法</w:t>
      </w:r>
      <w:r>
        <w:rPr>
          <w:rFonts w:hint="eastAsia" w:ascii="仿宋_GB2312" w:hAnsi="仿宋_GB2312" w:eastAsia="仿宋_GB2312" w:cs="仿宋_GB2312"/>
          <w:color w:val="FF0000"/>
          <w:sz w:val="32"/>
          <w:szCs w:val="32"/>
          <w:u w:val="single"/>
        </w:rPr>
        <w:t>犯罪</w:t>
      </w:r>
      <w:r>
        <w:rPr>
          <w:rFonts w:hint="eastAsia" w:ascii="仿宋_GB2312" w:hAnsi="仿宋_GB2312" w:eastAsia="仿宋_GB2312" w:cs="仿宋_GB2312"/>
          <w:color w:val="FF0000"/>
          <w:sz w:val="32"/>
          <w:szCs w:val="32"/>
          <w:u w:val="single"/>
          <w:lang w:val="en-US" w:eastAsia="zh-CN"/>
        </w:rPr>
        <w:t>活动</w:t>
      </w:r>
      <w:r>
        <w:rPr>
          <w:rFonts w:hint="eastAsia" w:ascii="仿宋_GB2312" w:hAnsi="仿宋_GB2312" w:eastAsia="仿宋_GB2312" w:cs="仿宋_GB2312"/>
          <w:color w:val="FF0000"/>
          <w:sz w:val="32"/>
          <w:szCs w:val="32"/>
          <w:u w:val="single"/>
        </w:rPr>
        <w:t>的强大震慑</w:t>
      </w:r>
      <w:r>
        <w:rPr>
          <w:rFonts w:hint="eastAsia" w:ascii="仿宋_GB2312" w:hAnsi="仿宋_GB2312" w:eastAsia="仿宋_GB2312" w:cs="仿宋_GB2312"/>
          <w:color w:val="FF0000"/>
          <w:sz w:val="32"/>
          <w:szCs w:val="32"/>
          <w:u w:val="single"/>
          <w:lang w:val="en-US" w:eastAsia="zh-CN"/>
        </w:rPr>
        <w:t>。今年以来，八宿县出动警力900余人次、车辆40余台次，检查涉爆单位7家，排查乡（镇）14个，共宣传69次，群众主动上交刀具477把，枪支7支、导爆索21米、炸药2.3公斤、雷管37枚、防雹弹3枚。</w:t>
      </w:r>
    </w:p>
    <w:p>
      <w:pPr>
        <w:keepNext w:val="0"/>
        <w:keepLines w:val="0"/>
        <w:pageBreakBefore w:val="0"/>
        <w:widowControl w:val="0"/>
        <w:numPr>
          <w:ilvl w:val="0"/>
          <w:numId w:val="0"/>
        </w:numPr>
        <w:kinsoku/>
        <w:wordWrap/>
        <w:overflowPunct/>
        <w:topLinePunct w:val="0"/>
        <w:autoSpaceDE w:val="0"/>
        <w:autoSpaceDN w:val="0"/>
        <w:bidi w:val="0"/>
        <w:adjustRightInd/>
        <w:snapToGrid/>
        <w:spacing w:line="576" w:lineRule="exact"/>
        <w:ind w:left="0" w:leftChars="0" w:firstLine="643" w:firstLineChars="200"/>
        <w:jc w:val="both"/>
        <w:textAlignment w:val="auto"/>
        <w:rPr>
          <w:rFonts w:hint="eastAsia" w:ascii="仿宋_GB2312" w:hAnsi="仿宋_GB2312" w:eastAsia="仿宋_GB2312" w:cs="仿宋_GB2312"/>
          <w:color w:val="FF0000"/>
          <w:kern w:val="2"/>
          <w:sz w:val="32"/>
          <w:szCs w:val="32"/>
          <w:u w:val="single"/>
          <w:shd w:val="clear" w:color="auto" w:fill="FFFFFF"/>
          <w:lang w:val="en-US" w:eastAsia="zh-CN" w:bidi="ar-SA"/>
        </w:rPr>
      </w:pPr>
      <w:r>
        <w:rPr>
          <w:rFonts w:hint="eastAsia" w:ascii="仿宋_GB2312" w:hAnsi="仿宋_GB2312" w:eastAsia="仿宋_GB2312" w:cs="仿宋_GB2312"/>
          <w:b/>
          <w:bCs/>
          <w:color w:val="FF0000"/>
          <w:sz w:val="32"/>
          <w:szCs w:val="32"/>
          <w:u w:val="single"/>
          <w:lang w:val="en-US" w:eastAsia="zh-CN"/>
        </w:rPr>
        <w:t>四是</w:t>
      </w:r>
      <w:r>
        <w:rPr>
          <w:rFonts w:hint="eastAsia" w:ascii="仿宋_GB2312" w:hAnsi="仿宋_GB2312" w:eastAsia="仿宋_GB2312" w:cs="仿宋_GB2312"/>
          <w:b/>
          <w:bCs/>
          <w:color w:val="FF0000"/>
          <w:spacing w:val="0"/>
          <w:kern w:val="0"/>
          <w:sz w:val="32"/>
          <w:szCs w:val="32"/>
          <w:u w:val="single"/>
          <w:lang w:eastAsia="zh-CN"/>
        </w:rPr>
        <w:t>严厉打击各类违法犯罪行为，全力保障人民群众生命财产安全。</w:t>
      </w:r>
      <w:r>
        <w:rPr>
          <w:rFonts w:hint="eastAsia" w:ascii="仿宋_GB2312" w:hAnsi="仿宋_GB2312" w:eastAsia="仿宋_GB2312" w:cs="仿宋_GB2312"/>
          <w:b w:val="0"/>
          <w:bCs w:val="0"/>
          <w:color w:val="FF0000"/>
          <w:spacing w:val="0"/>
          <w:kern w:val="0"/>
          <w:sz w:val="32"/>
          <w:szCs w:val="32"/>
          <w:u w:val="single"/>
          <w:lang w:eastAsia="zh-CN"/>
        </w:rPr>
        <w:t>县公安局</w:t>
      </w:r>
      <w:r>
        <w:rPr>
          <w:rFonts w:hint="eastAsia" w:ascii="仿宋_GB2312" w:hAnsi="仿宋_GB2312" w:eastAsia="仿宋_GB2312" w:cs="仿宋_GB2312"/>
          <w:color w:val="FF0000"/>
          <w:spacing w:val="0"/>
          <w:kern w:val="0"/>
          <w:sz w:val="32"/>
          <w:szCs w:val="32"/>
          <w:u w:val="single"/>
          <w:lang w:val="en-US" w:eastAsia="zh-CN"/>
        </w:rPr>
        <w:t>2024年办理刑事案件：</w:t>
      </w:r>
      <w:r>
        <w:rPr>
          <w:rFonts w:hint="eastAsia" w:ascii="仿宋_GB2312" w:hAnsi="仿宋_GB2312" w:eastAsia="仿宋_GB2312" w:cs="仿宋_GB2312"/>
          <w:b w:val="0"/>
          <w:i w:val="0"/>
          <w:caps w:val="0"/>
          <w:color w:val="FF0000"/>
          <w:spacing w:val="0"/>
          <w:sz w:val="32"/>
          <w:szCs w:val="32"/>
          <w:u w:val="single"/>
          <w:lang w:val="en-US" w:eastAsia="zh-CN"/>
        </w:rPr>
        <w:t>交通肇事案2起、诈骗案6起、盗窃案3起、故意伤害案4起、妨害公务案1起、强奸案件1起；办理行政案件：殴打他人25起、故意伤害案1起、收购赃物案1起、再次饮酒驾驶1起、未取得机动车驾驶证2起、阻碍执行职务2起、扰乱单位秩序1起。协助</w:t>
      </w:r>
      <w:r>
        <w:rPr>
          <w:rFonts w:hint="eastAsia" w:ascii="仿宋_GB2312" w:hAnsi="仿宋_GB2312" w:eastAsia="仿宋_GB2312" w:cs="仿宋_GB2312"/>
          <w:color w:val="FF0000"/>
          <w:kern w:val="2"/>
          <w:sz w:val="32"/>
          <w:szCs w:val="32"/>
          <w:u w:val="single"/>
          <w:shd w:val="clear" w:color="auto" w:fill="FFFFFF"/>
          <w:lang w:val="en-US" w:eastAsia="zh-CN" w:bidi="ar-SA"/>
        </w:rPr>
        <w:t>外地公安机关抓获发布列控各类刑事违法犯罪活动的网上在逃人员3人，有效打击了各类违法犯罪活动的嚣张气焰。</w:t>
      </w:r>
    </w:p>
    <w:p>
      <w:pPr>
        <w:pStyle w:val="2"/>
        <w:ind w:left="0" w:leftChars="0" w:firstLine="0" w:firstLineChars="0"/>
        <w:rPr>
          <w:rFonts w:hint="default"/>
          <w:color w:val="FF0000"/>
          <w:u w:val="single"/>
          <w:lang w:val="en-US" w:eastAsia="zh-CN"/>
        </w:rPr>
      </w:pPr>
      <w:r>
        <w:rPr>
          <w:rFonts w:hint="eastAsia"/>
          <w:color w:val="FF0000"/>
          <w:u w:val="single"/>
          <w:lang w:val="en-US" w:eastAsia="zh-CN"/>
        </w:rPr>
        <w:t xml:space="preserve"> </w:t>
      </w:r>
      <w:r>
        <w:rPr>
          <w:rFonts w:hint="eastAsia" w:ascii="仿宋_GB2312" w:hAnsi="仿宋_GB2312" w:eastAsia="仿宋_GB2312" w:cs="仿宋_GB2312"/>
          <w:b/>
          <w:bCs/>
          <w:color w:val="FF0000"/>
          <w:u w:val="single"/>
          <w:lang w:val="en-US" w:eastAsia="zh-CN"/>
        </w:rPr>
        <w:t xml:space="preserve">  四是</w:t>
      </w:r>
      <w:r>
        <w:rPr>
          <w:rFonts w:hint="eastAsia" w:ascii="仿宋_GB2312" w:hAnsi="仿宋_GB2312" w:eastAsia="仿宋_GB2312" w:cs="仿宋_GB2312"/>
          <w:b/>
          <w:bCs/>
          <w:color w:val="FF0000"/>
          <w:sz w:val="32"/>
          <w:szCs w:val="32"/>
          <w:u w:val="single"/>
          <w:lang w:val="en-US" w:eastAsia="zh-CN"/>
        </w:rPr>
        <w:t>提升审执工作质效。</w:t>
      </w:r>
      <w:r>
        <w:rPr>
          <w:rFonts w:hint="eastAsia" w:ascii="仿宋_GB2312" w:hAnsi="仿宋_GB2312" w:eastAsia="仿宋_GB2312" w:cs="仿宋_GB2312"/>
          <w:b w:val="0"/>
          <w:bCs w:val="0"/>
          <w:color w:val="FF0000"/>
          <w:sz w:val="32"/>
          <w:szCs w:val="32"/>
          <w:u w:val="single"/>
          <w:lang w:val="en-US" w:eastAsia="zh-CN"/>
        </w:rPr>
        <w:t>县法院</w:t>
      </w:r>
      <w:r>
        <w:rPr>
          <w:rFonts w:hint="default" w:ascii="Times New Roman" w:hAnsi="Times New Roman" w:eastAsia="仿宋_GB2312" w:cs="Times New Roman"/>
          <w:b w:val="0"/>
          <w:bCs w:val="0"/>
          <w:color w:val="FF0000"/>
          <w:kern w:val="2"/>
          <w:sz w:val="32"/>
          <w:szCs w:val="32"/>
          <w:u w:val="single"/>
          <w:lang w:val="en-US" w:eastAsia="zh-CN"/>
        </w:rPr>
        <w:t>围绕“公正和效率”，依法履行审判职能。</w:t>
      </w:r>
      <w:r>
        <w:rPr>
          <w:rFonts w:hint="default" w:ascii="Times New Roman" w:hAnsi="Times New Roman" w:eastAsia="仿宋_GB2312" w:cs="Times New Roman"/>
          <w:color w:val="FF0000"/>
          <w:kern w:val="2"/>
          <w:sz w:val="32"/>
          <w:szCs w:val="32"/>
          <w:u w:val="single"/>
          <w:lang w:val="en-US" w:eastAsia="zh-CN"/>
        </w:rPr>
        <w:t>坚持“为大局服务、为人民司法”，切实把司法为民贯穿“调解、立案、审判、执行”等工作全过程、各方面，努力提升工作质效。</w:t>
      </w:r>
      <w:r>
        <w:rPr>
          <w:rFonts w:hint="default" w:ascii="Times New Roman" w:hAnsi="Times New Roman" w:eastAsia="仿宋_GB2312" w:cs="Times New Roman"/>
          <w:color w:val="FF0000"/>
          <w:sz w:val="32"/>
          <w:szCs w:val="32"/>
          <w:u w:val="single"/>
          <w:lang w:val="en-US" w:eastAsia="zh-CN"/>
        </w:rPr>
        <w:t>截止目前，共受理案件</w:t>
      </w:r>
      <w:r>
        <w:rPr>
          <w:rFonts w:hint="eastAsia" w:ascii="Times New Roman" w:hAnsi="Times New Roman" w:eastAsia="仿宋_GB2312" w:cs="Times New Roman"/>
          <w:color w:val="FF0000"/>
          <w:sz w:val="32"/>
          <w:szCs w:val="32"/>
          <w:u w:val="single"/>
          <w:lang w:val="en-US" w:eastAsia="zh-CN"/>
        </w:rPr>
        <w:t>492</w:t>
      </w:r>
      <w:r>
        <w:rPr>
          <w:rFonts w:hint="default" w:ascii="Times New Roman" w:hAnsi="Times New Roman" w:eastAsia="仿宋_GB2312" w:cs="Times New Roman"/>
          <w:color w:val="FF0000"/>
          <w:sz w:val="32"/>
          <w:szCs w:val="32"/>
          <w:u w:val="single"/>
          <w:lang w:val="en-US" w:eastAsia="zh-CN"/>
        </w:rPr>
        <w:t>件，审执结403件，收案同比上升</w:t>
      </w:r>
      <w:r>
        <w:rPr>
          <w:rFonts w:hint="eastAsia" w:ascii="Times New Roman" w:hAnsi="Times New Roman" w:eastAsia="仿宋_GB2312" w:cs="Times New Roman"/>
          <w:color w:val="FF0000"/>
          <w:sz w:val="32"/>
          <w:szCs w:val="32"/>
          <w:u w:val="single"/>
          <w:lang w:val="en-US" w:eastAsia="zh-CN"/>
        </w:rPr>
        <w:t>41.25</w:t>
      </w:r>
      <w:r>
        <w:rPr>
          <w:rFonts w:hint="default" w:ascii="Times New Roman" w:hAnsi="Times New Roman" w:eastAsia="仿宋_GB2312" w:cs="Times New Roman"/>
          <w:color w:val="FF0000"/>
          <w:sz w:val="32"/>
          <w:szCs w:val="32"/>
          <w:u w:val="single"/>
          <w:lang w:val="en-US" w:eastAsia="zh-CN"/>
        </w:rPr>
        <w:t>%，综合结案率81.22%，法定审限内结案率</w:t>
      </w:r>
      <w:r>
        <w:rPr>
          <w:rFonts w:hint="eastAsia" w:ascii="Times New Roman" w:hAnsi="Times New Roman" w:eastAsia="仿宋_GB2312" w:cs="Times New Roman"/>
          <w:color w:val="FF0000"/>
          <w:sz w:val="32"/>
          <w:szCs w:val="32"/>
          <w:u w:val="single"/>
          <w:lang w:val="en-US" w:eastAsia="zh-CN"/>
        </w:rPr>
        <w:t>100</w:t>
      </w:r>
      <w:r>
        <w:rPr>
          <w:rFonts w:hint="default" w:ascii="Times New Roman" w:hAnsi="Times New Roman" w:eastAsia="仿宋_GB2312" w:cs="Times New Roman"/>
          <w:color w:val="FF0000"/>
          <w:sz w:val="32"/>
          <w:szCs w:val="32"/>
          <w:u w:val="single"/>
          <w:lang w:val="en-US" w:eastAsia="zh-CN"/>
        </w:rPr>
        <w:t>%</w:t>
      </w:r>
      <w:r>
        <w:rPr>
          <w:rFonts w:hint="eastAsia" w:ascii="Times New Roman" w:hAnsi="Times New Roman" w:eastAsia="仿宋_GB2312" w:cs="Times New Roman"/>
          <w:color w:val="FF0000"/>
          <w:sz w:val="32"/>
          <w:szCs w:val="32"/>
          <w:u w:val="single"/>
          <w:lang w:val="en-US" w:eastAsia="zh-CN"/>
        </w:rPr>
        <w:t>。</w:t>
      </w:r>
    </w:p>
    <w:p>
      <w:pPr>
        <w:pStyle w:val="2"/>
        <w:ind w:left="0" w:leftChars="0" w:firstLine="643" w:firstLineChars="200"/>
        <w:rPr>
          <w:rFonts w:hint="eastAsia"/>
          <w:color w:val="FF0000"/>
          <w:u w:val="single"/>
          <w:lang w:val="en-US" w:eastAsia="zh-CN"/>
        </w:rPr>
      </w:pPr>
      <w:r>
        <w:rPr>
          <w:rFonts w:hint="eastAsia" w:ascii="Times New Roman" w:hAnsi="Times New Roman" w:eastAsia="仿宋_GB2312" w:cs="Times New Roman"/>
          <w:b/>
          <w:bCs/>
          <w:color w:val="FF0000"/>
          <w:sz w:val="32"/>
          <w:szCs w:val="32"/>
          <w:u w:val="single"/>
          <w:lang w:val="en-US" w:eastAsia="zh-CN"/>
        </w:rPr>
        <w:t>六是</w:t>
      </w:r>
      <w:r>
        <w:rPr>
          <w:rFonts w:hint="default" w:ascii="Times New Roman" w:hAnsi="Times New Roman" w:eastAsia="仿宋_GB2312" w:cs="Times New Roman"/>
          <w:b/>
          <w:bCs/>
          <w:color w:val="FF0000"/>
          <w:sz w:val="32"/>
          <w:szCs w:val="32"/>
          <w:u w:val="single"/>
          <w:lang w:val="en-US" w:eastAsia="zh-CN"/>
        </w:rPr>
        <w:t>是</w:t>
      </w:r>
      <w:r>
        <w:rPr>
          <w:rFonts w:hint="default" w:ascii="Times New Roman" w:hAnsi="Times New Roman" w:eastAsia="仿宋_GB2312" w:cs="Times New Roman"/>
          <w:b/>
          <w:bCs/>
          <w:color w:val="FF0000"/>
          <w:sz w:val="32"/>
          <w:szCs w:val="32"/>
          <w:u w:val="single"/>
        </w:rPr>
        <w:t>持续做优刑事检察。</w:t>
      </w:r>
      <w:r>
        <w:rPr>
          <w:rFonts w:hint="default" w:ascii="Times New Roman" w:hAnsi="Times New Roman" w:eastAsia="仿宋_GB2312" w:cs="Times New Roman"/>
          <w:b w:val="0"/>
          <w:bCs w:val="0"/>
          <w:color w:val="FF0000"/>
          <w:sz w:val="32"/>
          <w:szCs w:val="32"/>
          <w:u w:val="single"/>
        </w:rPr>
        <w:t>精准打击犯罪，守护社会安宁</w:t>
      </w:r>
      <w:r>
        <w:rPr>
          <w:rFonts w:hint="eastAsia" w:ascii="Times New Roman" w:hAnsi="Times New Roman" w:eastAsia="仿宋_GB2312" w:cs="Times New Roman"/>
          <w:b w:val="0"/>
          <w:bCs w:val="0"/>
          <w:color w:val="FF0000"/>
          <w:sz w:val="32"/>
          <w:szCs w:val="32"/>
          <w:u w:val="single"/>
          <w:lang w:eastAsia="zh-CN"/>
        </w:rPr>
        <w:t>，</w:t>
      </w:r>
      <w:r>
        <w:rPr>
          <w:rFonts w:hint="eastAsia" w:ascii="Times New Roman" w:hAnsi="Times New Roman" w:eastAsia="仿宋_GB2312" w:cs="Times New Roman"/>
          <w:b w:val="0"/>
          <w:bCs w:val="0"/>
          <w:color w:val="FF0000"/>
          <w:sz w:val="32"/>
          <w:szCs w:val="32"/>
          <w:u w:val="single"/>
          <w:lang w:val="en-US" w:eastAsia="zh-CN"/>
        </w:rPr>
        <w:t>今</w:t>
      </w:r>
      <w:r>
        <w:rPr>
          <w:rFonts w:hint="default" w:ascii="Times New Roman" w:hAnsi="Times New Roman" w:eastAsia="仿宋_GB2312" w:cs="Times New Roman"/>
          <w:b w:val="0"/>
          <w:bCs w:val="0"/>
          <w:color w:val="FF0000"/>
          <w:sz w:val="32"/>
          <w:szCs w:val="32"/>
          <w:u w:val="single"/>
          <w:lang w:val="en-US" w:eastAsia="zh-CN"/>
        </w:rPr>
        <w:t>年以来，</w:t>
      </w:r>
      <w:r>
        <w:rPr>
          <w:rFonts w:hint="default" w:ascii="Times New Roman" w:hAnsi="Times New Roman" w:eastAsia="仿宋_GB2312" w:cs="Times New Roman"/>
          <w:color w:val="FF0000"/>
          <w:sz w:val="32"/>
          <w:szCs w:val="32"/>
          <w:u w:val="single"/>
        </w:rPr>
        <w:t>共受理侦查机关移送审查起诉案件</w:t>
      </w:r>
      <w:r>
        <w:rPr>
          <w:rFonts w:hint="eastAsia" w:ascii="Times New Roman" w:hAnsi="Times New Roman" w:eastAsia="仿宋_GB2312" w:cs="Times New Roman"/>
          <w:color w:val="FF0000"/>
          <w:sz w:val="32"/>
          <w:szCs w:val="32"/>
          <w:u w:val="single"/>
          <w:lang w:val="en-US" w:eastAsia="zh-CN"/>
        </w:rPr>
        <w:t>19</w:t>
      </w:r>
      <w:r>
        <w:rPr>
          <w:rFonts w:hint="default" w:ascii="Times New Roman" w:hAnsi="Times New Roman" w:eastAsia="仿宋_GB2312" w:cs="Times New Roman"/>
          <w:color w:val="FF0000"/>
          <w:sz w:val="32"/>
          <w:szCs w:val="32"/>
          <w:u w:val="single"/>
        </w:rPr>
        <w:t>件</w:t>
      </w:r>
      <w:r>
        <w:rPr>
          <w:rFonts w:hint="eastAsia" w:ascii="Times New Roman" w:hAnsi="Times New Roman" w:eastAsia="仿宋_GB2312" w:cs="Times New Roman"/>
          <w:color w:val="FF0000"/>
          <w:sz w:val="32"/>
          <w:szCs w:val="32"/>
          <w:u w:val="single"/>
          <w:lang w:val="en-US" w:eastAsia="zh-CN"/>
        </w:rPr>
        <w:t>25</w:t>
      </w:r>
      <w:r>
        <w:rPr>
          <w:rFonts w:hint="default" w:ascii="Times New Roman" w:hAnsi="Times New Roman" w:eastAsia="仿宋_GB2312" w:cs="Times New Roman"/>
          <w:color w:val="FF0000"/>
          <w:sz w:val="32"/>
          <w:szCs w:val="32"/>
          <w:u w:val="single"/>
        </w:rPr>
        <w:t>人，审结案件</w:t>
      </w:r>
      <w:r>
        <w:rPr>
          <w:rFonts w:hint="eastAsia" w:ascii="Times New Roman" w:hAnsi="Times New Roman" w:eastAsia="仿宋_GB2312" w:cs="Times New Roman"/>
          <w:color w:val="FF0000"/>
          <w:sz w:val="32"/>
          <w:szCs w:val="32"/>
          <w:u w:val="single"/>
          <w:lang w:val="en-US" w:eastAsia="zh-CN"/>
        </w:rPr>
        <w:t>21</w:t>
      </w:r>
      <w:r>
        <w:rPr>
          <w:rFonts w:hint="default" w:ascii="Times New Roman" w:hAnsi="Times New Roman" w:eastAsia="仿宋_GB2312" w:cs="Times New Roman"/>
          <w:color w:val="FF0000"/>
          <w:sz w:val="32"/>
          <w:szCs w:val="32"/>
          <w:u w:val="single"/>
        </w:rPr>
        <w:t>件</w:t>
      </w:r>
      <w:r>
        <w:rPr>
          <w:rFonts w:hint="eastAsia" w:ascii="Times New Roman" w:hAnsi="Times New Roman" w:eastAsia="仿宋_GB2312" w:cs="Times New Roman"/>
          <w:color w:val="FF0000"/>
          <w:sz w:val="32"/>
          <w:szCs w:val="32"/>
          <w:u w:val="single"/>
          <w:lang w:val="en-US" w:eastAsia="zh-CN"/>
        </w:rPr>
        <w:t>30</w:t>
      </w:r>
      <w:r>
        <w:rPr>
          <w:rFonts w:hint="default" w:ascii="Times New Roman" w:hAnsi="Times New Roman" w:eastAsia="仿宋_GB2312" w:cs="Times New Roman"/>
          <w:color w:val="FF0000"/>
          <w:sz w:val="32"/>
          <w:szCs w:val="32"/>
          <w:u w:val="single"/>
        </w:rPr>
        <w:t>人</w:t>
      </w:r>
      <w:r>
        <w:rPr>
          <w:rFonts w:hint="default" w:ascii="Times New Roman" w:hAnsi="Times New Roman" w:eastAsia="仿宋_GB2312" w:cs="Times New Roman"/>
          <w:color w:val="FF0000"/>
          <w:sz w:val="32"/>
          <w:szCs w:val="32"/>
          <w:u w:val="single"/>
          <w:lang w:eastAsia="zh-CN"/>
        </w:rPr>
        <w:t>（含上期未结）</w:t>
      </w:r>
      <w:r>
        <w:rPr>
          <w:rFonts w:hint="default" w:ascii="Times New Roman" w:hAnsi="Times New Roman" w:eastAsia="仿宋_GB2312" w:cs="Times New Roman"/>
          <w:color w:val="FF0000"/>
          <w:sz w:val="32"/>
          <w:szCs w:val="32"/>
          <w:u w:val="single"/>
        </w:rPr>
        <w:t>，受理侦查机关移送审查批准逮捕案件</w:t>
      </w:r>
      <w:r>
        <w:rPr>
          <w:rFonts w:hint="default" w:ascii="Times New Roman" w:hAnsi="Times New Roman" w:eastAsia="仿宋_GB2312" w:cs="Times New Roman"/>
          <w:color w:val="FF0000"/>
          <w:sz w:val="32"/>
          <w:szCs w:val="32"/>
          <w:u w:val="single"/>
          <w:lang w:val="en-US" w:eastAsia="zh-CN"/>
        </w:rPr>
        <w:t>5</w:t>
      </w:r>
      <w:r>
        <w:rPr>
          <w:rFonts w:hint="default" w:ascii="Times New Roman" w:hAnsi="Times New Roman" w:eastAsia="仿宋_GB2312" w:cs="Times New Roman"/>
          <w:color w:val="FF0000"/>
          <w:sz w:val="32"/>
          <w:szCs w:val="32"/>
          <w:u w:val="single"/>
        </w:rPr>
        <w:t>件</w:t>
      </w:r>
      <w:r>
        <w:rPr>
          <w:rFonts w:hint="default" w:ascii="Times New Roman" w:hAnsi="Times New Roman" w:eastAsia="仿宋_GB2312" w:cs="Times New Roman"/>
          <w:color w:val="FF0000"/>
          <w:sz w:val="32"/>
          <w:szCs w:val="32"/>
          <w:u w:val="single"/>
          <w:lang w:val="en-US" w:eastAsia="zh-CN"/>
        </w:rPr>
        <w:t>11</w:t>
      </w:r>
      <w:r>
        <w:rPr>
          <w:rFonts w:hint="default" w:ascii="Times New Roman" w:hAnsi="Times New Roman" w:eastAsia="仿宋_GB2312" w:cs="Times New Roman"/>
          <w:color w:val="FF0000"/>
          <w:sz w:val="32"/>
          <w:szCs w:val="32"/>
          <w:u w:val="single"/>
        </w:rPr>
        <w:t>人。向人民法院提起公诉</w:t>
      </w:r>
      <w:r>
        <w:rPr>
          <w:rFonts w:hint="eastAsia" w:ascii="Times New Roman" w:hAnsi="Times New Roman" w:eastAsia="仿宋_GB2312" w:cs="Times New Roman"/>
          <w:color w:val="FF0000"/>
          <w:sz w:val="32"/>
          <w:szCs w:val="32"/>
          <w:u w:val="single"/>
          <w:lang w:val="en-US" w:eastAsia="zh-CN"/>
        </w:rPr>
        <w:t>15</w:t>
      </w:r>
      <w:r>
        <w:rPr>
          <w:rFonts w:hint="default" w:ascii="Times New Roman" w:hAnsi="Times New Roman" w:eastAsia="仿宋_GB2312" w:cs="Times New Roman"/>
          <w:color w:val="FF0000"/>
          <w:sz w:val="32"/>
          <w:szCs w:val="32"/>
          <w:u w:val="single"/>
        </w:rPr>
        <w:t>件</w:t>
      </w:r>
      <w:r>
        <w:rPr>
          <w:rFonts w:hint="eastAsia" w:ascii="Times New Roman" w:hAnsi="Times New Roman" w:eastAsia="仿宋_GB2312" w:cs="Times New Roman"/>
          <w:color w:val="FF0000"/>
          <w:sz w:val="32"/>
          <w:szCs w:val="32"/>
          <w:u w:val="single"/>
          <w:lang w:val="en-US" w:eastAsia="zh-CN"/>
        </w:rPr>
        <w:t>21</w:t>
      </w:r>
      <w:r>
        <w:rPr>
          <w:rFonts w:hint="default" w:ascii="Times New Roman" w:hAnsi="Times New Roman" w:eastAsia="仿宋_GB2312" w:cs="Times New Roman"/>
          <w:color w:val="FF0000"/>
          <w:sz w:val="32"/>
          <w:szCs w:val="32"/>
          <w:u w:val="single"/>
        </w:rPr>
        <w:t>人，不起诉</w:t>
      </w:r>
      <w:r>
        <w:rPr>
          <w:rFonts w:hint="default" w:ascii="Times New Roman" w:hAnsi="Times New Roman" w:eastAsia="仿宋_GB2312" w:cs="Times New Roman"/>
          <w:color w:val="FF0000"/>
          <w:sz w:val="32"/>
          <w:szCs w:val="32"/>
          <w:u w:val="single"/>
          <w:lang w:val="en-US" w:eastAsia="zh-CN"/>
        </w:rPr>
        <w:t>6</w:t>
      </w:r>
      <w:r>
        <w:rPr>
          <w:rFonts w:hint="default" w:ascii="Times New Roman" w:hAnsi="Times New Roman" w:eastAsia="仿宋_GB2312" w:cs="Times New Roman"/>
          <w:color w:val="FF0000"/>
          <w:sz w:val="32"/>
          <w:szCs w:val="32"/>
          <w:u w:val="single"/>
        </w:rPr>
        <w:t>件</w:t>
      </w:r>
      <w:r>
        <w:rPr>
          <w:rFonts w:hint="default" w:ascii="Times New Roman" w:hAnsi="Times New Roman" w:eastAsia="仿宋_GB2312" w:cs="Times New Roman"/>
          <w:color w:val="FF0000"/>
          <w:sz w:val="32"/>
          <w:szCs w:val="32"/>
          <w:u w:val="single"/>
          <w:lang w:val="en-US" w:eastAsia="zh-CN"/>
        </w:rPr>
        <w:t>9</w:t>
      </w:r>
      <w:r>
        <w:rPr>
          <w:rFonts w:hint="default" w:ascii="Times New Roman" w:hAnsi="Times New Roman" w:eastAsia="仿宋_GB2312" w:cs="Times New Roman"/>
          <w:color w:val="FF0000"/>
          <w:sz w:val="32"/>
          <w:szCs w:val="32"/>
          <w:u w:val="single"/>
        </w:rPr>
        <w:t>人。严格监督侦查活动中的违法行为</w:t>
      </w:r>
      <w:r>
        <w:rPr>
          <w:rFonts w:hint="eastAsia" w:ascii="Times New Roman" w:hAnsi="Times New Roman" w:eastAsia="仿宋_GB2312" w:cs="Times New Roman"/>
          <w:color w:val="FF0000"/>
          <w:sz w:val="32"/>
          <w:szCs w:val="32"/>
          <w:u w:val="single"/>
          <w:lang w:eastAsia="zh-CN"/>
        </w:rPr>
        <w:t>，</w:t>
      </w:r>
      <w:r>
        <w:rPr>
          <w:rFonts w:hint="default" w:ascii="Times New Roman" w:hAnsi="Times New Roman" w:eastAsia="仿宋_GB2312" w:cs="Times New Roman"/>
          <w:color w:val="FF0000"/>
          <w:sz w:val="32"/>
          <w:szCs w:val="32"/>
          <w:u w:val="single"/>
        </w:rPr>
        <w:t>对侦查机关侦查活动违法情形监督纠正，发出纠正违法通知书</w:t>
      </w:r>
      <w:r>
        <w:rPr>
          <w:rFonts w:hint="default" w:ascii="Times New Roman" w:hAnsi="Times New Roman" w:eastAsia="仿宋_GB2312" w:cs="Times New Roman"/>
          <w:color w:val="FF0000"/>
          <w:sz w:val="32"/>
          <w:szCs w:val="32"/>
          <w:u w:val="single"/>
          <w:lang w:val="en-US" w:eastAsia="zh-CN"/>
        </w:rPr>
        <w:t>1</w:t>
      </w:r>
      <w:r>
        <w:rPr>
          <w:rFonts w:hint="default" w:ascii="Times New Roman" w:hAnsi="Times New Roman" w:eastAsia="仿宋_GB2312" w:cs="Times New Roman"/>
          <w:color w:val="FF0000"/>
          <w:sz w:val="32"/>
          <w:szCs w:val="32"/>
          <w:u w:val="single"/>
        </w:rPr>
        <w:t>件</w:t>
      </w:r>
      <w:r>
        <w:rPr>
          <w:rFonts w:hint="default" w:ascii="Times New Roman" w:hAnsi="Times New Roman" w:eastAsia="仿宋_GB2312" w:cs="Times New Roman"/>
          <w:color w:val="FF0000"/>
          <w:sz w:val="32"/>
          <w:szCs w:val="32"/>
          <w:u w:val="single"/>
          <w:lang w:eastAsia="zh-CN"/>
        </w:rPr>
        <w:t>，纠正违法类检察建议</w:t>
      </w:r>
      <w:r>
        <w:rPr>
          <w:rFonts w:hint="default" w:ascii="Times New Roman" w:hAnsi="Times New Roman" w:eastAsia="仿宋_GB2312" w:cs="Times New Roman"/>
          <w:color w:val="FF0000"/>
          <w:sz w:val="32"/>
          <w:szCs w:val="32"/>
          <w:u w:val="single"/>
          <w:lang w:val="en-US" w:eastAsia="zh-CN"/>
        </w:rPr>
        <w:t>1件</w:t>
      </w:r>
      <w:r>
        <w:rPr>
          <w:rFonts w:hint="default" w:ascii="Times New Roman" w:hAnsi="Times New Roman" w:eastAsia="仿宋_GB2312" w:cs="Times New Roman"/>
          <w:color w:val="FF0000"/>
          <w:sz w:val="32"/>
          <w:szCs w:val="32"/>
          <w:u w:val="single"/>
        </w:rPr>
        <w:t>。</w:t>
      </w:r>
      <w:r>
        <w:rPr>
          <w:rFonts w:hint="eastAsia" w:ascii="Times New Roman" w:hAnsi="Times New Roman" w:eastAsia="仿宋_GB2312" w:cs="Times New Roman"/>
          <w:color w:val="FF0000"/>
          <w:sz w:val="32"/>
          <w:szCs w:val="32"/>
          <w:u w:val="single"/>
          <w:lang w:val="en-US" w:eastAsia="zh-CN"/>
        </w:rPr>
        <w:t>监督</w:t>
      </w:r>
      <w:r>
        <w:rPr>
          <w:rFonts w:hint="default" w:ascii="Times New Roman" w:hAnsi="Times New Roman" w:eastAsia="仿宋_GB2312" w:cs="Times New Roman"/>
          <w:color w:val="FF0000"/>
          <w:sz w:val="32"/>
          <w:szCs w:val="32"/>
          <w:u w:val="single"/>
        </w:rPr>
        <w:t>侦查</w:t>
      </w:r>
      <w:r>
        <w:rPr>
          <w:rFonts w:hint="eastAsia" w:ascii="Times New Roman" w:hAnsi="Times New Roman" w:eastAsia="仿宋_GB2312" w:cs="Times New Roman"/>
          <w:color w:val="FF0000"/>
          <w:sz w:val="32"/>
          <w:szCs w:val="32"/>
          <w:u w:val="single"/>
          <w:lang w:val="en-US" w:eastAsia="zh-CN"/>
        </w:rPr>
        <w:t>机关立案1件。</w:t>
      </w:r>
      <w:r>
        <w:rPr>
          <w:rFonts w:hint="eastAsia" w:ascii="仿宋_GB2312" w:hAnsi="仿宋_GB2312" w:eastAsia="仿宋_GB2312" w:cs="仿宋_GB2312"/>
          <w:color w:val="FF0000"/>
          <w:sz w:val="32"/>
          <w:szCs w:val="32"/>
          <w:u w:val="single"/>
          <w:lang w:val="en-US" w:eastAsia="zh-CN"/>
        </w:rPr>
        <w:t>在审查办理刑事案件中，</w:t>
      </w:r>
      <w:r>
        <w:rPr>
          <w:rFonts w:hint="eastAsia" w:ascii="Times New Roman" w:hAnsi="Times New Roman" w:eastAsia="仿宋_GB2312" w:cs="Times New Roman"/>
          <w:color w:val="FF0000"/>
          <w:sz w:val="32"/>
          <w:szCs w:val="32"/>
          <w:u w:val="single"/>
          <w:lang w:eastAsia="zh-CN"/>
        </w:rPr>
        <w:t>制发社会治理类检察建议</w:t>
      </w:r>
      <w:r>
        <w:rPr>
          <w:rFonts w:hint="eastAsia" w:ascii="Times New Roman" w:hAnsi="Times New Roman" w:eastAsia="仿宋_GB2312" w:cs="Times New Roman"/>
          <w:color w:val="FF0000"/>
          <w:sz w:val="32"/>
          <w:szCs w:val="32"/>
          <w:u w:val="single"/>
          <w:lang w:val="en-US" w:eastAsia="zh-CN"/>
        </w:rPr>
        <w:t>3件，</w:t>
      </w:r>
      <w:r>
        <w:rPr>
          <w:rFonts w:hint="eastAsia" w:ascii="仿宋_GB2312" w:hAnsi="仿宋_GB2312" w:eastAsia="仿宋_GB2312" w:cs="仿宋_GB2312"/>
          <w:color w:val="FF0000"/>
          <w:sz w:val="32"/>
          <w:szCs w:val="32"/>
          <w:u w:val="single"/>
          <w:lang w:val="en-US" w:eastAsia="zh-CN"/>
        </w:rPr>
        <w:t>针对案涉企业在内部安保、日常监管、员工教育、劳动用工和工资发放等方面存在的安全隐患和漏洞，提出具体整改建议，助力优化法治营商环境，真正做到办理一案、教育一片、治理一方。</w:t>
      </w:r>
      <w:r>
        <w:rPr>
          <w:rFonts w:hint="default" w:ascii="Times New Roman" w:hAnsi="Times New Roman" w:eastAsia="仿宋_GB2312" w:cs="Times New Roman"/>
          <w:color w:val="FF0000"/>
          <w:sz w:val="32"/>
          <w:szCs w:val="32"/>
          <w:u w:val="single"/>
        </w:rPr>
        <w:t>受理审查起诉职务犯罪案件</w:t>
      </w:r>
      <w:r>
        <w:rPr>
          <w:rFonts w:hint="default" w:ascii="Times New Roman" w:hAnsi="Times New Roman" w:eastAsia="仿宋_GB2312" w:cs="Times New Roman"/>
          <w:color w:val="FF0000"/>
          <w:sz w:val="32"/>
          <w:szCs w:val="32"/>
          <w:u w:val="single"/>
          <w:lang w:val="en-US" w:eastAsia="zh-CN"/>
        </w:rPr>
        <w:t>2</w:t>
      </w:r>
      <w:r>
        <w:rPr>
          <w:rFonts w:hint="default" w:ascii="Times New Roman" w:hAnsi="Times New Roman" w:eastAsia="仿宋_GB2312" w:cs="Times New Roman"/>
          <w:color w:val="FF0000"/>
          <w:sz w:val="32"/>
          <w:szCs w:val="32"/>
          <w:u w:val="single"/>
        </w:rPr>
        <w:t>件</w:t>
      </w:r>
      <w:r>
        <w:rPr>
          <w:rFonts w:hint="default" w:ascii="Times New Roman" w:hAnsi="Times New Roman" w:eastAsia="仿宋_GB2312" w:cs="Times New Roman"/>
          <w:color w:val="FF0000"/>
          <w:sz w:val="32"/>
          <w:szCs w:val="32"/>
          <w:u w:val="single"/>
          <w:lang w:val="en-US" w:eastAsia="zh-CN"/>
        </w:rPr>
        <w:t>2</w:t>
      </w:r>
      <w:r>
        <w:rPr>
          <w:rFonts w:hint="default" w:ascii="Times New Roman" w:hAnsi="Times New Roman" w:eastAsia="仿宋_GB2312" w:cs="Times New Roman"/>
          <w:color w:val="FF0000"/>
          <w:sz w:val="32"/>
          <w:szCs w:val="32"/>
          <w:u w:val="single"/>
        </w:rPr>
        <w:t>人，涉案犯罪金额达</w:t>
      </w:r>
      <w:r>
        <w:rPr>
          <w:rFonts w:hint="default" w:ascii="Times New Roman" w:hAnsi="Times New Roman" w:eastAsia="仿宋_GB2312" w:cs="Times New Roman"/>
          <w:color w:val="FF0000"/>
          <w:sz w:val="32"/>
          <w:szCs w:val="32"/>
          <w:u w:val="single"/>
          <w:lang w:val="en-US" w:eastAsia="zh-CN"/>
        </w:rPr>
        <w:t>102</w:t>
      </w:r>
      <w:r>
        <w:rPr>
          <w:rFonts w:hint="default" w:ascii="Times New Roman" w:hAnsi="Times New Roman" w:eastAsia="仿宋_GB2312" w:cs="Times New Roman"/>
          <w:color w:val="FF0000"/>
          <w:sz w:val="32"/>
          <w:szCs w:val="32"/>
          <w:u w:val="single"/>
        </w:rPr>
        <w:t>万</w:t>
      </w:r>
      <w:r>
        <w:rPr>
          <w:rFonts w:hint="default" w:ascii="Times New Roman" w:hAnsi="Times New Roman" w:eastAsia="仿宋_GB2312" w:cs="Times New Roman"/>
          <w:color w:val="FF0000"/>
          <w:sz w:val="32"/>
          <w:szCs w:val="32"/>
          <w:u w:val="single"/>
          <w:lang w:eastAsia="zh-CN"/>
        </w:rPr>
        <w:t>余</w:t>
      </w:r>
      <w:r>
        <w:rPr>
          <w:rFonts w:hint="default" w:ascii="Times New Roman" w:hAnsi="Times New Roman" w:eastAsia="仿宋_GB2312" w:cs="Times New Roman"/>
          <w:color w:val="FF0000"/>
          <w:sz w:val="32"/>
          <w:szCs w:val="32"/>
          <w:u w:val="single"/>
        </w:rPr>
        <w:t>元</w:t>
      </w:r>
      <w:r>
        <w:rPr>
          <w:rFonts w:hint="default" w:ascii="Times New Roman" w:hAnsi="Times New Roman" w:eastAsia="仿宋_GB2312" w:cs="Times New Roman"/>
          <w:color w:val="FF0000"/>
          <w:sz w:val="32"/>
          <w:szCs w:val="32"/>
          <w:u w:val="single"/>
          <w:lang w:eastAsia="zh-CN"/>
        </w:rPr>
        <w:t>。</w:t>
      </w:r>
    </w:p>
    <w:p>
      <w:pPr>
        <w:pStyle w:val="10"/>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76" w:lineRule="exact"/>
        <w:ind w:left="0" w:leftChars="0" w:right="0" w:firstLine="482" w:firstLineChars="0"/>
        <w:textAlignment w:val="auto"/>
        <w:rPr>
          <w:rFonts w:hint="eastAsia" w:ascii="楷体_GB2312" w:hAnsi="楷体_GB2312" w:eastAsia="楷体_GB2312" w:cs="楷体_GB2312"/>
          <w:i w:val="0"/>
          <w:iCs w:val="0"/>
          <w:caps w:val="0"/>
          <w:color w:val="FF0000"/>
          <w:spacing w:val="0"/>
          <w:sz w:val="32"/>
          <w:szCs w:val="32"/>
          <w:u w:val="single"/>
          <w:shd w:val="clear" w:fill="FFFFFF"/>
        </w:rPr>
      </w:pPr>
      <w:r>
        <w:rPr>
          <w:rFonts w:hint="eastAsia" w:ascii="楷体_GB2312" w:hAnsi="楷体_GB2312" w:eastAsia="楷体_GB2312" w:cs="楷体_GB2312"/>
          <w:i w:val="0"/>
          <w:iCs w:val="0"/>
          <w:caps w:val="0"/>
          <w:color w:val="FF0000"/>
          <w:spacing w:val="0"/>
          <w:sz w:val="32"/>
          <w:szCs w:val="32"/>
          <w:u w:val="single"/>
          <w:shd w:val="clear" w:fill="FFFFFF"/>
          <w:lang w:eastAsia="zh-CN"/>
        </w:rPr>
        <w:t>坚持</w:t>
      </w:r>
      <w:r>
        <w:rPr>
          <w:rFonts w:hint="eastAsia" w:ascii="楷体_GB2312" w:hAnsi="楷体_GB2312" w:eastAsia="楷体_GB2312" w:cs="楷体_GB2312"/>
          <w:i w:val="0"/>
          <w:iCs w:val="0"/>
          <w:caps w:val="0"/>
          <w:color w:val="FF0000"/>
          <w:spacing w:val="0"/>
          <w:sz w:val="32"/>
          <w:szCs w:val="32"/>
          <w:u w:val="single"/>
          <w:shd w:val="clear" w:fill="FFFFFF"/>
        </w:rPr>
        <w:t>方式</w:t>
      </w:r>
      <w:r>
        <w:rPr>
          <w:rFonts w:hint="eastAsia" w:ascii="楷体_GB2312" w:hAnsi="楷体_GB2312" w:eastAsia="楷体_GB2312" w:cs="楷体_GB2312"/>
          <w:i w:val="0"/>
          <w:iCs w:val="0"/>
          <w:caps w:val="0"/>
          <w:color w:val="FF0000"/>
          <w:spacing w:val="0"/>
          <w:sz w:val="32"/>
          <w:szCs w:val="32"/>
          <w:u w:val="single"/>
          <w:shd w:val="clear" w:fill="FFFFFF"/>
          <w:lang w:eastAsia="zh-CN"/>
        </w:rPr>
        <w:t>创新</w:t>
      </w:r>
      <w:r>
        <w:rPr>
          <w:rFonts w:hint="eastAsia" w:ascii="楷体_GB2312" w:hAnsi="楷体_GB2312" w:eastAsia="楷体_GB2312" w:cs="楷体_GB2312"/>
          <w:i w:val="0"/>
          <w:iCs w:val="0"/>
          <w:caps w:val="0"/>
          <w:color w:val="FF0000"/>
          <w:spacing w:val="0"/>
          <w:sz w:val="32"/>
          <w:szCs w:val="32"/>
          <w:u w:val="single"/>
          <w:shd w:val="clear" w:fill="FFFFFF"/>
        </w:rPr>
        <w:t>，</w:t>
      </w:r>
      <w:r>
        <w:rPr>
          <w:rFonts w:hint="eastAsia" w:ascii="楷体_GB2312" w:hAnsi="楷体_GB2312" w:eastAsia="楷体_GB2312" w:cs="楷体_GB2312"/>
          <w:i w:val="0"/>
          <w:iCs w:val="0"/>
          <w:caps w:val="0"/>
          <w:color w:val="FF0000"/>
          <w:spacing w:val="0"/>
          <w:sz w:val="32"/>
          <w:szCs w:val="32"/>
          <w:u w:val="single"/>
          <w:shd w:val="clear" w:fill="FFFFFF"/>
          <w:lang w:eastAsia="zh-CN"/>
        </w:rPr>
        <w:t>基层治理激活新动能</w:t>
      </w:r>
      <w:r>
        <w:rPr>
          <w:rFonts w:hint="eastAsia" w:ascii="楷体_GB2312" w:hAnsi="楷体_GB2312" w:eastAsia="楷体_GB2312" w:cs="楷体_GB2312"/>
          <w:i w:val="0"/>
          <w:iCs w:val="0"/>
          <w:caps w:val="0"/>
          <w:color w:val="FF0000"/>
          <w:spacing w:val="0"/>
          <w:sz w:val="32"/>
          <w:szCs w:val="32"/>
          <w:u w:val="single"/>
          <w:shd w:val="clear" w:fill="FFFFFF"/>
        </w:rPr>
        <w:t>。</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color w:val="FF0000"/>
          <w:sz w:val="32"/>
          <w:szCs w:val="32"/>
          <w:u w:val="single"/>
          <w:lang w:eastAsia="zh-CN"/>
        </w:rPr>
      </w:pPr>
      <w:r>
        <w:rPr>
          <w:rFonts w:hint="eastAsia" w:ascii="仿宋_GB2312" w:hAnsi="仿宋_GB2312" w:eastAsia="仿宋_GB2312" w:cs="仿宋_GB2312"/>
          <w:b/>
          <w:bCs/>
          <w:i w:val="0"/>
          <w:iCs w:val="0"/>
          <w:caps w:val="0"/>
          <w:color w:val="FF0000"/>
          <w:spacing w:val="0"/>
          <w:sz w:val="32"/>
          <w:szCs w:val="32"/>
          <w:u w:val="single"/>
          <w:shd w:val="clear" w:fill="FFFFFF"/>
          <w:lang w:eastAsia="zh-CN"/>
        </w:rPr>
        <w:t>一是提升队伍水平。</w:t>
      </w:r>
      <w:r>
        <w:rPr>
          <w:rFonts w:hint="default" w:ascii="仿宋_GB2312" w:hAnsi="仿宋_GB2312" w:eastAsia="仿宋_GB2312" w:cs="仿宋_GB2312"/>
          <w:b w:val="0"/>
          <w:bCs/>
          <w:color w:val="FF0000"/>
          <w:sz w:val="32"/>
          <w:szCs w:val="32"/>
          <w:u w:val="single"/>
          <w:lang w:eastAsia="zh-CN"/>
        </w:rPr>
        <w:t>调整撤换不合格双联户（网格员）5名，</w:t>
      </w:r>
      <w:r>
        <w:rPr>
          <w:rFonts w:hint="eastAsia" w:ascii="仿宋_GB2312" w:hAnsi="仿宋_GB2312" w:eastAsia="仿宋_GB2312" w:cs="仿宋_GB2312"/>
          <w:b w:val="0"/>
          <w:bCs w:val="0"/>
          <w:color w:val="FF0000"/>
          <w:sz w:val="32"/>
          <w:szCs w:val="32"/>
          <w:u w:val="single"/>
          <w:lang w:val="en-US" w:eastAsia="zh-CN"/>
        </w:rPr>
        <w:t>重新划分全县网格，目前划分</w:t>
      </w:r>
      <w:r>
        <w:rPr>
          <w:rFonts w:hint="eastAsia" w:ascii="仿宋_GB2312" w:hAnsi="仿宋_GB2312" w:eastAsia="仿宋_GB2312" w:cs="仿宋_GB2312"/>
          <w:b w:val="0"/>
          <w:bCs w:val="0"/>
          <w:color w:val="FF0000"/>
          <w:kern w:val="2"/>
          <w:sz w:val="32"/>
          <w:szCs w:val="32"/>
          <w:u w:val="single"/>
          <w:lang w:val="en-US" w:eastAsia="zh-CN" w:bidi="ar-SA"/>
        </w:rPr>
        <w:t>网格120个，配备网格员14</w:t>
      </w:r>
      <w:r>
        <w:rPr>
          <w:rFonts w:hint="default" w:ascii="仿宋_GB2312" w:hAnsi="仿宋_GB2312" w:eastAsia="仿宋_GB2312" w:cs="仿宋_GB2312"/>
          <w:b w:val="0"/>
          <w:bCs w:val="0"/>
          <w:color w:val="FF0000"/>
          <w:kern w:val="2"/>
          <w:sz w:val="32"/>
          <w:szCs w:val="32"/>
          <w:u w:val="single"/>
          <w:lang w:eastAsia="zh-CN" w:bidi="ar-SA"/>
        </w:rPr>
        <w:t>21</w:t>
      </w:r>
      <w:r>
        <w:rPr>
          <w:rFonts w:hint="eastAsia" w:ascii="仿宋_GB2312" w:hAnsi="仿宋_GB2312" w:eastAsia="仿宋_GB2312" w:cs="仿宋_GB2312"/>
          <w:b w:val="0"/>
          <w:bCs w:val="0"/>
          <w:color w:val="FF0000"/>
          <w:kern w:val="2"/>
          <w:sz w:val="32"/>
          <w:szCs w:val="32"/>
          <w:u w:val="single"/>
          <w:lang w:val="en-US" w:eastAsia="zh-CN" w:bidi="ar-SA"/>
        </w:rPr>
        <w:t>名，</w:t>
      </w:r>
      <w:r>
        <w:rPr>
          <w:rFonts w:hint="eastAsia" w:ascii="仿宋_GB2312" w:hAnsi="仿宋_GB2312" w:eastAsia="仿宋_GB2312" w:cs="仿宋_GB2312"/>
          <w:b w:val="0"/>
          <w:bCs w:val="0"/>
          <w:color w:val="FF0000"/>
          <w:sz w:val="32"/>
          <w:szCs w:val="32"/>
          <w:u w:val="single"/>
          <w:lang w:val="en-US" w:eastAsia="zh-CN"/>
        </w:rPr>
        <w:t>划分1120个联户单位，民主推荐户长1120名，</w:t>
      </w:r>
      <w:r>
        <w:rPr>
          <w:rFonts w:hint="eastAsia" w:ascii="仿宋_GB2312" w:hAnsi="仿宋_GB2312" w:eastAsia="仿宋_GB2312" w:cs="仿宋_GB2312"/>
          <w:b w:val="0"/>
          <w:bCs/>
          <w:color w:val="FF0000"/>
          <w:sz w:val="32"/>
          <w:szCs w:val="32"/>
          <w:u w:val="single"/>
        </w:rPr>
        <w:t>构建</w:t>
      </w:r>
      <w:r>
        <w:rPr>
          <w:rFonts w:hint="eastAsia" w:ascii="仿宋_GB2312" w:hAnsi="仿宋_GB2312" w:eastAsia="仿宋_GB2312" w:cs="仿宋_GB2312"/>
          <w:b w:val="0"/>
          <w:bCs/>
          <w:color w:val="FF0000"/>
          <w:sz w:val="32"/>
          <w:szCs w:val="32"/>
          <w:u w:val="single"/>
          <w:lang w:eastAsia="zh-CN"/>
        </w:rPr>
        <w:t>了</w:t>
      </w:r>
      <w:r>
        <w:rPr>
          <w:rFonts w:hint="eastAsia" w:ascii="仿宋_GB2312" w:hAnsi="仿宋_GB2312" w:eastAsia="仿宋_GB2312" w:cs="仿宋_GB2312"/>
          <w:b w:val="0"/>
          <w:bCs/>
          <w:color w:val="FF0000"/>
          <w:sz w:val="32"/>
          <w:szCs w:val="32"/>
          <w:u w:val="single"/>
        </w:rPr>
        <w:t>“纵横交错、分片包干、全面覆盖、分级管理、网格兜底”的网格化管理体系</w:t>
      </w:r>
      <w:r>
        <w:rPr>
          <w:rFonts w:hint="eastAsia" w:ascii="仿宋_GB2312" w:hAnsi="仿宋_GB2312" w:eastAsia="仿宋_GB2312" w:cs="仿宋_GB2312"/>
          <w:b w:val="0"/>
          <w:bCs/>
          <w:color w:val="FF0000"/>
          <w:sz w:val="32"/>
          <w:szCs w:val="32"/>
          <w:u w:val="single"/>
          <w:lang w:val="en-US" w:eastAsia="zh-CN"/>
        </w:rPr>
        <w:t>。</w:t>
      </w:r>
      <w:r>
        <w:rPr>
          <w:rFonts w:hint="eastAsia" w:ascii="仿宋_GB2312" w:hAnsi="仿宋_GB2312" w:eastAsia="仿宋_GB2312" w:cs="仿宋"/>
          <w:b w:val="0"/>
          <w:bCs/>
          <w:color w:val="FF0000"/>
          <w:kern w:val="0"/>
          <w:sz w:val="32"/>
          <w:szCs w:val="32"/>
          <w:u w:val="single"/>
          <w:lang w:eastAsia="zh-CN"/>
        </w:rPr>
        <w:t>投入资金</w:t>
      </w:r>
      <w:r>
        <w:rPr>
          <w:rFonts w:hint="eastAsia" w:ascii="仿宋_GB2312" w:hAnsi="仿宋_GB2312" w:eastAsia="仿宋_GB2312" w:cs="仿宋"/>
          <w:b w:val="0"/>
          <w:bCs/>
          <w:color w:val="FF0000"/>
          <w:kern w:val="0"/>
          <w:sz w:val="32"/>
          <w:szCs w:val="32"/>
          <w:u w:val="single"/>
          <w:lang w:val="en-US" w:eastAsia="zh-CN"/>
        </w:rPr>
        <w:t>50万元，于4月份招录6名专职网格员，经过系统培训，逐步向职业化、专业化迈进，成为基层治理工作中的重要力量，有效带动兼职网格员常态化履行“七大员”职责。</w:t>
      </w:r>
      <w:r>
        <w:rPr>
          <w:rFonts w:hint="eastAsia" w:ascii="仿宋_GB2312" w:hAnsi="仿宋_GB2312" w:eastAsia="仿宋_GB2312" w:cs="仿宋_GB2312"/>
          <w:b w:val="0"/>
          <w:bCs w:val="0"/>
          <w:color w:val="FF0000"/>
          <w:sz w:val="32"/>
          <w:szCs w:val="32"/>
          <w:u w:val="single"/>
          <w:lang w:val="en-US" w:eastAsia="zh-CN"/>
        </w:rPr>
        <w:t>始终坚持数字全域赋能作为基层治理“支撑极”，以治理数字化引领治理现代化，研究</w:t>
      </w:r>
      <w:r>
        <w:rPr>
          <w:rFonts w:hint="default" w:ascii="仿宋_GB2312" w:hAnsi="仿宋_GB2312" w:eastAsia="仿宋_GB2312" w:cs="仿宋_GB2312"/>
          <w:b w:val="0"/>
          <w:bCs w:val="0"/>
          <w:color w:val="FF0000"/>
          <w:sz w:val="32"/>
          <w:szCs w:val="32"/>
          <w:u w:val="single"/>
          <w:lang w:eastAsia="zh-CN"/>
        </w:rPr>
        <w:t>制定</w:t>
      </w:r>
      <w:r>
        <w:rPr>
          <w:rFonts w:hint="eastAsia" w:ascii="仿宋_GB2312" w:hAnsi="仿宋_GB2312" w:eastAsia="仿宋_GB2312" w:cs="仿宋_GB2312"/>
          <w:b w:val="0"/>
          <w:bCs w:val="0"/>
          <w:color w:val="FF0000"/>
          <w:sz w:val="32"/>
          <w:szCs w:val="32"/>
          <w:u w:val="single"/>
          <w:lang w:val="en-US" w:eastAsia="zh-CN"/>
        </w:rPr>
        <w:t>《</w:t>
      </w:r>
      <w:r>
        <w:rPr>
          <w:rFonts w:hint="eastAsia" w:ascii="仿宋_GB2312" w:hAnsi="仿宋_GB2312" w:eastAsia="仿宋_GB2312" w:cs="仿宋_GB2312"/>
          <w:b w:val="0"/>
          <w:bCs w:val="0"/>
          <w:color w:val="FF0000"/>
          <w:sz w:val="32"/>
          <w:szCs w:val="32"/>
          <w:u w:val="single"/>
        </w:rPr>
        <w:t>八宿县政法委110个行政村基础社会治理建设及指挥平台项目方案</w:t>
      </w:r>
      <w:r>
        <w:rPr>
          <w:rFonts w:hint="eastAsia" w:ascii="仿宋_GB2312" w:hAnsi="仿宋_GB2312" w:eastAsia="仿宋_GB2312" w:cs="仿宋_GB2312"/>
          <w:b w:val="0"/>
          <w:bCs w:val="0"/>
          <w:color w:val="FF0000"/>
          <w:sz w:val="32"/>
          <w:szCs w:val="32"/>
          <w:u w:val="single"/>
          <w:lang w:val="en-US" w:eastAsia="zh-CN"/>
        </w:rPr>
        <w:t>》，系统打造智能网格“一平台”，</w:t>
      </w:r>
      <w:r>
        <w:rPr>
          <w:rFonts w:hint="eastAsia" w:ascii="仿宋_GB2312" w:hAnsi="仿宋_GB2312" w:eastAsia="仿宋_GB2312" w:cs="仿宋_GB2312"/>
          <w:color w:val="FF0000"/>
          <w:sz w:val="32"/>
          <w:szCs w:val="32"/>
          <w:u w:val="single"/>
        </w:rPr>
        <w:t>建立起“</w:t>
      </w:r>
      <w:r>
        <w:rPr>
          <w:rFonts w:hint="eastAsia" w:ascii="仿宋_GB2312" w:hAnsi="仿宋_GB2312" w:eastAsia="仿宋_GB2312" w:cs="仿宋_GB2312"/>
          <w:color w:val="FF0000"/>
          <w:sz w:val="32"/>
          <w:szCs w:val="32"/>
          <w:u w:val="single"/>
          <w:lang w:eastAsia="zh-CN"/>
        </w:rPr>
        <w:t>党建</w:t>
      </w:r>
      <w:r>
        <w:rPr>
          <w:rFonts w:hint="eastAsia" w:ascii="仿宋_GB2312" w:hAnsi="仿宋_GB2312" w:eastAsia="仿宋_GB2312" w:cs="仿宋_GB2312"/>
          <w:color w:val="FF0000"/>
          <w:sz w:val="32"/>
          <w:szCs w:val="32"/>
          <w:u w:val="single"/>
          <w:lang w:val="en-US" w:eastAsia="zh-CN"/>
        </w:rPr>
        <w:t>+</w:t>
      </w:r>
      <w:r>
        <w:rPr>
          <w:rFonts w:hint="eastAsia" w:ascii="仿宋_GB2312" w:hAnsi="仿宋_GB2312" w:eastAsia="仿宋_GB2312" w:cs="仿宋_GB2312"/>
          <w:color w:val="FF0000"/>
          <w:sz w:val="32"/>
          <w:szCs w:val="32"/>
          <w:u w:val="single"/>
        </w:rPr>
        <w:t>互联网+社会治理”的“一网通管”格局</w:t>
      </w:r>
      <w:r>
        <w:rPr>
          <w:rFonts w:hint="eastAsia" w:ascii="仿宋_GB2312" w:hAnsi="仿宋_GB2312" w:eastAsia="仿宋_GB2312" w:cs="仿宋_GB2312"/>
          <w:color w:val="FF0000"/>
          <w:sz w:val="32"/>
          <w:szCs w:val="32"/>
          <w:u w:val="single"/>
          <w:lang w:eastAsia="zh-CN"/>
        </w:rPr>
        <w:t>。</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b w:val="0"/>
          <w:bCs w:val="0"/>
          <w:color w:val="FF0000"/>
          <w:sz w:val="32"/>
          <w:szCs w:val="32"/>
          <w:u w:val="single"/>
          <w:lang w:val="en-US" w:eastAsia="zh-CN"/>
        </w:rPr>
      </w:pPr>
      <w:r>
        <w:rPr>
          <w:rFonts w:hint="eastAsia" w:ascii="仿宋_GB2312" w:hAnsi="仿宋_GB2312" w:eastAsia="仿宋_GB2312" w:cs="仿宋_GB2312"/>
          <w:b/>
          <w:bCs/>
          <w:color w:val="FF0000"/>
          <w:sz w:val="32"/>
          <w:szCs w:val="32"/>
          <w:u w:val="single"/>
          <w:lang w:eastAsia="zh-CN"/>
        </w:rPr>
        <w:t>二是提升智治水平。</w:t>
      </w:r>
      <w:r>
        <w:rPr>
          <w:rFonts w:hint="eastAsia" w:ascii="仿宋_GB2312" w:hAnsi="仿宋_GB2312" w:eastAsia="仿宋_GB2312" w:cs="仿宋"/>
          <w:b w:val="0"/>
          <w:bCs/>
          <w:color w:val="FF0000"/>
          <w:kern w:val="0"/>
          <w:sz w:val="32"/>
          <w:szCs w:val="32"/>
          <w:u w:val="single"/>
          <w:lang w:eastAsia="zh-CN"/>
        </w:rPr>
        <w:t>通过各方面的统筹，对全县的监控摄像头进行全面的升级改造，</w:t>
      </w:r>
      <w:r>
        <w:rPr>
          <w:rFonts w:hint="eastAsia" w:ascii="仿宋_GB2312" w:hAnsi="仿宋_GB2312" w:eastAsia="仿宋_GB2312" w:cs="仿宋"/>
          <w:b w:val="0"/>
          <w:bCs/>
          <w:color w:val="FF0000"/>
          <w:kern w:val="0"/>
          <w:sz w:val="32"/>
          <w:szCs w:val="32"/>
          <w:u w:val="single"/>
          <w:lang w:val="en-US" w:eastAsia="zh-CN"/>
        </w:rPr>
        <w:t>最大限度的对县城实现全覆盖</w:t>
      </w:r>
      <w:r>
        <w:rPr>
          <w:rFonts w:hint="default" w:ascii="仿宋_GB2312" w:hAnsi="仿宋_GB2312" w:eastAsia="仿宋_GB2312" w:cs="仿宋"/>
          <w:b w:val="0"/>
          <w:bCs/>
          <w:color w:val="FF0000"/>
          <w:kern w:val="0"/>
          <w:sz w:val="32"/>
          <w:szCs w:val="32"/>
          <w:u w:val="single"/>
          <w:lang w:eastAsia="zh-CN"/>
        </w:rPr>
        <w:t>，</w:t>
      </w:r>
      <w:r>
        <w:rPr>
          <w:rFonts w:hint="eastAsia" w:ascii="仿宋_GB2312" w:hAnsi="仿宋_GB2312" w:eastAsia="仿宋_GB2312" w:cs="仿宋_GB2312"/>
          <w:color w:val="FF0000"/>
          <w:sz w:val="32"/>
          <w:szCs w:val="32"/>
          <w:u w:val="single"/>
          <w:lang w:val="en-US" w:eastAsia="zh-CN"/>
        </w:rPr>
        <w:t>投入1100万元进行设施建设，</w:t>
      </w:r>
      <w:r>
        <w:rPr>
          <w:rFonts w:hint="eastAsia" w:ascii="仿宋_GB2312" w:hAnsi="仿宋_GB2312" w:eastAsia="仿宋_GB2312"/>
          <w:color w:val="FF0000"/>
          <w:sz w:val="32"/>
          <w:szCs w:val="32"/>
          <w:u w:val="single"/>
          <w:lang w:eastAsia="zh-CN"/>
        </w:rPr>
        <w:t>增加监控摄像头</w:t>
      </w:r>
      <w:r>
        <w:rPr>
          <w:rFonts w:hint="eastAsia" w:ascii="仿宋_GB2312" w:hAnsi="仿宋_GB2312" w:eastAsia="仿宋_GB2312"/>
          <w:color w:val="FF0000"/>
          <w:sz w:val="32"/>
          <w:szCs w:val="32"/>
          <w:u w:val="single"/>
          <w:lang w:val="en-US" w:eastAsia="zh-CN"/>
        </w:rPr>
        <w:t>1100个，涵盖110个村（</w:t>
      </w:r>
      <w:r>
        <w:rPr>
          <w:rFonts w:hint="default" w:ascii="仿宋_GB2312" w:hAnsi="仿宋_GB2312" w:eastAsia="仿宋_GB2312"/>
          <w:color w:val="FF0000"/>
          <w:sz w:val="32"/>
          <w:szCs w:val="32"/>
          <w:u w:val="single"/>
          <w:lang w:eastAsia="zh-CN"/>
        </w:rPr>
        <w:t>社</w:t>
      </w:r>
      <w:r>
        <w:rPr>
          <w:rFonts w:hint="eastAsia" w:ascii="仿宋_GB2312" w:hAnsi="仿宋_GB2312" w:eastAsia="仿宋_GB2312"/>
          <w:color w:val="FF0000"/>
          <w:sz w:val="32"/>
          <w:szCs w:val="32"/>
          <w:u w:val="single"/>
          <w:lang w:val="en-US" w:eastAsia="zh-CN"/>
        </w:rPr>
        <w:t>），</w:t>
      </w:r>
      <w:r>
        <w:rPr>
          <w:rFonts w:hint="eastAsia" w:ascii="仿宋_GB2312" w:hAnsi="仿宋_GB2312" w:eastAsia="仿宋_GB2312" w:cs="仿宋"/>
          <w:b w:val="0"/>
          <w:bCs/>
          <w:color w:val="FF0000"/>
          <w:kern w:val="0"/>
          <w:sz w:val="32"/>
          <w:szCs w:val="32"/>
          <w:u w:val="single"/>
          <w:lang w:val="en-US" w:eastAsia="zh-CN"/>
        </w:rPr>
        <w:t>全部接入八宿县综治网格化中心</w:t>
      </w:r>
      <w:r>
        <w:rPr>
          <w:rFonts w:hint="default" w:ascii="仿宋_GB2312" w:hAnsi="仿宋_GB2312" w:eastAsia="仿宋_GB2312" w:cs="仿宋"/>
          <w:b w:val="0"/>
          <w:bCs/>
          <w:color w:val="FF0000"/>
          <w:kern w:val="0"/>
          <w:sz w:val="32"/>
          <w:szCs w:val="32"/>
          <w:u w:val="single"/>
          <w:lang w:eastAsia="zh-CN"/>
        </w:rPr>
        <w:t>，</w:t>
      </w:r>
      <w:r>
        <w:rPr>
          <w:rFonts w:hint="eastAsia" w:ascii="仿宋_GB2312" w:hAnsi="仿宋_GB2312" w:eastAsia="仿宋_GB2312" w:cs="仿宋"/>
          <w:b w:val="0"/>
          <w:bCs/>
          <w:color w:val="FF0000"/>
          <w:kern w:val="0"/>
          <w:sz w:val="32"/>
          <w:szCs w:val="32"/>
          <w:u w:val="single"/>
          <w:lang w:eastAsia="zh-CN"/>
        </w:rPr>
        <w:t>预计今年</w:t>
      </w:r>
      <w:r>
        <w:rPr>
          <w:rFonts w:hint="eastAsia" w:ascii="仿宋_GB2312" w:hAnsi="仿宋_GB2312" w:eastAsia="仿宋_GB2312" w:cs="仿宋"/>
          <w:b w:val="0"/>
          <w:bCs/>
          <w:color w:val="FF0000"/>
          <w:kern w:val="0"/>
          <w:sz w:val="32"/>
          <w:szCs w:val="32"/>
          <w:u w:val="single"/>
          <w:lang w:val="en-US" w:eastAsia="zh-CN"/>
        </w:rPr>
        <w:t>12月份投入使用，</w:t>
      </w:r>
      <w:r>
        <w:rPr>
          <w:rFonts w:hint="eastAsia" w:ascii="仿宋_GB2312" w:hAnsi="仿宋_GB2312" w:eastAsia="仿宋_GB2312" w:cs="仿宋_GB2312"/>
          <w:color w:val="FF0000"/>
          <w:sz w:val="32"/>
          <w:szCs w:val="32"/>
          <w:u w:val="single"/>
          <w:lang w:eastAsia="zh-CN"/>
        </w:rPr>
        <w:t>形成“一图看</w:t>
      </w:r>
      <w:r>
        <w:rPr>
          <w:rFonts w:hint="eastAsia" w:ascii="仿宋_GB2312" w:hAnsi="仿宋_GB2312" w:eastAsia="仿宋_GB2312" w:cs="仿宋_GB2312"/>
          <w:color w:val="FF0000"/>
          <w:sz w:val="32"/>
          <w:szCs w:val="32"/>
          <w:u w:val="single"/>
          <w:lang w:val="en-US" w:eastAsia="zh-CN"/>
        </w:rPr>
        <w:t>全景、一屏管全程</w:t>
      </w:r>
      <w:r>
        <w:rPr>
          <w:rFonts w:hint="eastAsia" w:ascii="仿宋_GB2312" w:hAnsi="仿宋_GB2312" w:eastAsia="仿宋_GB2312" w:cs="仿宋_GB2312"/>
          <w:color w:val="FF0000"/>
          <w:sz w:val="32"/>
          <w:szCs w:val="32"/>
          <w:u w:val="single"/>
          <w:lang w:eastAsia="zh-CN"/>
        </w:rPr>
        <w:t>”的管理运用模式，助力基层治理从“高效处置一件事”向“高效处置一类事”转变。同时全力打通智能网“两端口”，将前端数据与后端管理无缝衔接，</w:t>
      </w:r>
      <w:r>
        <w:rPr>
          <w:rFonts w:hint="eastAsia" w:ascii="仿宋_GB2312" w:hAnsi="仿宋_GB2312" w:eastAsia="仿宋_GB2312" w:cs="仿宋_GB2312"/>
          <w:color w:val="FF0000"/>
          <w:sz w:val="32"/>
          <w:szCs w:val="32"/>
          <w:u w:val="single"/>
        </w:rPr>
        <w:t>深化实有人口统计分析、矛盾纠纷排查化解、社情民意收集等基层治理的重要基础性工作</w:t>
      </w:r>
      <w:r>
        <w:rPr>
          <w:rFonts w:hint="eastAsia" w:ascii="仿宋_GB2312" w:hAnsi="仿宋_GB2312" w:eastAsia="仿宋_GB2312" w:cs="仿宋_GB2312"/>
          <w:color w:val="FF0000"/>
          <w:sz w:val="32"/>
          <w:szCs w:val="32"/>
          <w:u w:val="single"/>
          <w:lang w:eastAsia="zh-CN"/>
        </w:rPr>
        <w:t>，统筹各乡（镇）将各类基础信息及时录入与更新，</w:t>
      </w:r>
      <w:r>
        <w:rPr>
          <w:rFonts w:hint="eastAsia" w:ascii="仿宋_GB2312" w:hAnsi="仿宋_GB2312" w:eastAsia="仿宋_GB2312" w:cs="仿宋_GB2312"/>
          <w:color w:val="FF0000"/>
          <w:sz w:val="32"/>
          <w:szCs w:val="32"/>
          <w:u w:val="single"/>
        </w:rPr>
        <w:t>确保信息化平台发挥应有的</w:t>
      </w:r>
      <w:r>
        <w:rPr>
          <w:rFonts w:hint="eastAsia" w:ascii="仿宋_GB2312" w:hAnsi="仿宋_GB2312" w:eastAsia="仿宋_GB2312" w:cs="仿宋_GB2312"/>
          <w:color w:val="FF0000"/>
          <w:sz w:val="32"/>
          <w:szCs w:val="32"/>
          <w:u w:val="single"/>
          <w:lang w:eastAsia="zh-CN"/>
        </w:rPr>
        <w:t>数据</w:t>
      </w:r>
      <w:r>
        <w:rPr>
          <w:rFonts w:hint="eastAsia" w:ascii="仿宋_GB2312" w:hAnsi="仿宋_GB2312" w:eastAsia="仿宋_GB2312" w:cs="仿宋_GB2312"/>
          <w:color w:val="FF0000"/>
          <w:sz w:val="32"/>
          <w:szCs w:val="32"/>
          <w:u w:val="single"/>
        </w:rPr>
        <w:t>支撑作用。</w:t>
      </w:r>
      <w:r>
        <w:rPr>
          <w:rFonts w:hint="eastAsia" w:ascii="仿宋_GB2312" w:hAnsi="仿宋_GB2312" w:eastAsia="仿宋_GB2312" w:cs="仿宋_GB2312"/>
          <w:color w:val="FF0000"/>
          <w:sz w:val="32"/>
          <w:szCs w:val="32"/>
          <w:u w:val="single"/>
          <w:lang w:eastAsia="zh-CN"/>
        </w:rPr>
        <w:t>截至目前，</w:t>
      </w:r>
      <w:r>
        <w:rPr>
          <w:rFonts w:hint="eastAsia" w:ascii="仿宋_GB2312" w:hAnsi="仿宋_GB2312" w:eastAsia="仿宋_GB2312" w:cs="仿宋_GB2312"/>
          <w:b w:val="0"/>
          <w:bCs w:val="0"/>
          <w:color w:val="FF0000"/>
          <w:sz w:val="32"/>
          <w:szCs w:val="32"/>
          <w:u w:val="single"/>
          <w:lang w:val="en-US" w:eastAsia="zh-CN"/>
        </w:rPr>
        <w:t>录入人口信息 59247条，流动人口信息8903条，户籍人口50344条，房屋信息9249条，特殊人群信息222条，校园信息44条，寺庙信息22条，矛盾纠纷信息628件，治安管理整治信息441条，重点青少年信息104条。</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76" w:lineRule="exact"/>
        <w:ind w:left="0" w:leftChars="0" w:right="0" w:rightChars="0" w:firstLine="643" w:firstLineChars="200"/>
        <w:textAlignment w:val="auto"/>
        <w:rPr>
          <w:rFonts w:hint="eastAsia" w:ascii="仿宋_GB2312" w:hAnsi="仿宋_GB2312" w:eastAsia="仿宋_GB2312" w:cs="仿宋_GB2312"/>
          <w:color w:val="FF0000"/>
          <w:sz w:val="32"/>
          <w:szCs w:val="32"/>
          <w:u w:val="single"/>
          <w:lang w:val="en-US" w:eastAsia="zh-CN"/>
        </w:rPr>
      </w:pPr>
      <w:r>
        <w:rPr>
          <w:rFonts w:hint="eastAsia" w:ascii="仿宋_GB2312" w:hAnsi="仿宋_GB2312" w:eastAsia="仿宋_GB2312" w:cs="仿宋_GB2312"/>
          <w:b/>
          <w:bCs/>
          <w:color w:val="FF0000"/>
          <w:sz w:val="32"/>
          <w:szCs w:val="32"/>
          <w:u w:val="single"/>
          <w:lang w:val="en-US" w:eastAsia="zh-CN"/>
        </w:rPr>
        <w:t>三是提升组织架构。</w:t>
      </w:r>
      <w:r>
        <w:rPr>
          <w:rFonts w:hint="eastAsia" w:ascii="仿宋_GB2312" w:hAnsi="仿宋_GB2312" w:eastAsia="仿宋_GB2312" w:cs="仿宋_GB2312"/>
          <w:color w:val="FF0000"/>
          <w:sz w:val="32"/>
          <w:szCs w:val="32"/>
          <w:u w:val="single"/>
          <w:lang w:val="en-US" w:eastAsia="zh-CN"/>
        </w:rPr>
        <w:t>在四级组织体系架构外搭建解决问题“自下而上一揽子向前”和“贯彻要求自上而下一杆子插到底”这两条“主通道”。把基层首创看的重，把制度创新的重心落到最基层，通过“自己的事情自己干”，形成基层倒逼机制，以县城6个警务站为依托，将成中村按照警务站管辖区划分为6个片区网格，将城中村的人员复杂性、流动人口多等情况化繁为整，实行一门、一闸的“小区式”管理模式，目前治理效果良好。</w:t>
      </w:r>
    </w:p>
    <w:p>
      <w:pPr>
        <w:pStyle w:val="10"/>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76" w:lineRule="exact"/>
        <w:ind w:left="0" w:leftChars="0" w:right="0" w:firstLine="482" w:firstLineChars="0"/>
        <w:textAlignment w:val="auto"/>
        <w:rPr>
          <w:rFonts w:hint="eastAsia" w:ascii="楷体_GB2312" w:hAnsi="楷体_GB2312" w:eastAsia="楷体_GB2312" w:cs="楷体_GB2312"/>
          <w:b w:val="0"/>
          <w:bCs/>
          <w:color w:val="FF0000"/>
          <w:sz w:val="32"/>
          <w:szCs w:val="32"/>
          <w:u w:val="single"/>
          <w:lang w:eastAsia="zh-CN"/>
        </w:rPr>
      </w:pPr>
      <w:r>
        <w:rPr>
          <w:rFonts w:hint="eastAsia" w:ascii="楷体_GB2312" w:hAnsi="楷体_GB2312" w:eastAsia="楷体_GB2312" w:cs="楷体_GB2312"/>
          <w:color w:val="FF0000"/>
          <w:sz w:val="32"/>
          <w:szCs w:val="32"/>
          <w:u w:val="single"/>
          <w:lang w:val="en-US" w:eastAsia="zh-CN"/>
        </w:rPr>
        <w:t>坚持初心使命，为民担当履行新职责</w:t>
      </w:r>
      <w:r>
        <w:rPr>
          <w:rFonts w:hint="eastAsia" w:ascii="楷体_GB2312" w:hAnsi="楷体_GB2312" w:eastAsia="楷体_GB2312" w:cs="楷体_GB2312"/>
          <w:b w:val="0"/>
          <w:bCs/>
          <w:color w:val="FF0000"/>
          <w:sz w:val="32"/>
          <w:szCs w:val="32"/>
          <w:u w:val="single"/>
          <w:lang w:eastAsia="zh-CN"/>
        </w:rPr>
        <w:t>。</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leftChars="0" w:right="0" w:firstLine="482"/>
        <w:textAlignment w:val="auto"/>
        <w:rPr>
          <w:rFonts w:hint="eastAsia" w:ascii="仿宋_GB2312" w:hAnsi="仿宋_GB2312" w:eastAsia="仿宋_GB2312" w:cs="仿宋_GB2312"/>
          <w:b w:val="0"/>
          <w:bCs/>
          <w:color w:val="FF0000"/>
          <w:sz w:val="32"/>
          <w:szCs w:val="32"/>
          <w:u w:val="single"/>
          <w:lang w:eastAsia="zh-CN"/>
        </w:rPr>
      </w:pPr>
      <w:r>
        <w:rPr>
          <w:rFonts w:hint="eastAsia" w:ascii="仿宋_GB2312" w:hAnsi="仿宋_GB2312" w:eastAsia="仿宋_GB2312" w:cs="仿宋_GB2312"/>
          <w:b/>
          <w:bCs/>
          <w:color w:val="FF0000"/>
          <w:sz w:val="32"/>
          <w:szCs w:val="32"/>
          <w:u w:val="single"/>
          <w:lang w:val="en-US" w:eastAsia="zh-CN"/>
        </w:rPr>
        <w:t>一是在项目风险评估上着力配合。</w:t>
      </w:r>
      <w:r>
        <w:rPr>
          <w:rFonts w:hint="eastAsia" w:ascii="仿宋_GB2312" w:hAnsi="仿宋_GB2312" w:eastAsia="仿宋_GB2312" w:cs="仿宋_GB2312"/>
          <w:color w:val="FF0000"/>
          <w:sz w:val="32"/>
          <w:szCs w:val="32"/>
          <w:u w:val="single"/>
          <w:lang w:val="en-US" w:eastAsia="zh-CN"/>
        </w:rPr>
        <w:t>为做好重大项目风险评估，实行应评尽评，真评实评，我委进一步明确规范社会稳定的风险评估流程，确定专人抓实抓好稳定评估工作，截至目前，项目风险评估备案95个，初审登记2个，活动风险评估审批4个。</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6" w:lineRule="exact"/>
        <w:ind w:left="0" w:leftChars="0" w:right="0" w:firstLine="482"/>
        <w:textAlignment w:val="auto"/>
        <w:rPr>
          <w:rFonts w:hint="eastAsia" w:ascii="仿宋_GB2312" w:hAnsi="仿宋_GB2312" w:eastAsia="仿宋_GB2312" w:cs="仿宋_GB2312"/>
          <w:color w:val="FF0000"/>
          <w:sz w:val="32"/>
          <w:szCs w:val="32"/>
          <w:u w:val="single"/>
          <w:lang w:val="en-US" w:eastAsia="zh-CN"/>
        </w:rPr>
      </w:pPr>
      <w:r>
        <w:rPr>
          <w:rFonts w:hint="eastAsia" w:ascii="仿宋_GB2312" w:hAnsi="仿宋_GB2312" w:eastAsia="仿宋_GB2312" w:cs="仿宋_GB2312"/>
          <w:b/>
          <w:bCs/>
          <w:color w:val="FF0000"/>
          <w:sz w:val="32"/>
          <w:szCs w:val="32"/>
          <w:u w:val="single"/>
          <w:lang w:val="en-US" w:eastAsia="zh-CN"/>
        </w:rPr>
        <w:t>二是加强执法司法监督。</w:t>
      </w:r>
      <w:r>
        <w:rPr>
          <w:rFonts w:hint="eastAsia" w:ascii="仿宋_GB2312" w:hAnsi="仿宋_GB2312" w:eastAsia="仿宋_GB2312" w:cs="仿宋_GB2312"/>
          <w:color w:val="FF0000"/>
          <w:sz w:val="32"/>
          <w:szCs w:val="32"/>
          <w:u w:val="single"/>
          <w:lang w:val="en-US" w:eastAsia="zh-CN"/>
        </w:rPr>
        <w:t>按照《关于开展常态化执法司法案件“回头看”专项活动》要求，对前三季度政法各单位办结案件347件，按照一般案件5%的比例随机抽选15件，按照8%的比例随机抽选2起涉企案件、作为“回头看”案件，选派政法单位专业人员开展案件评查回访工作，优秀案件13件，合格案件4件，案件回访7件。同时，县委政法委组织政法各单位于2024年9月11日至9月23日开展执法工作自查工作，查找目前执法存在的不足，认真分析症结找准病因，制定措施，不断加强执法工作。截至目前共查找问题6个，制定措施7条。</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jc w:val="both"/>
        <w:textAlignment w:val="auto"/>
        <w:rPr>
          <w:rFonts w:hint="eastAsia" w:ascii="仿宋_GB2312" w:hAnsi="仿宋_GB2312" w:eastAsia="仿宋_GB2312" w:cs="仿宋_GB2312"/>
          <w:color w:val="FF0000"/>
          <w:sz w:val="32"/>
          <w:szCs w:val="32"/>
          <w:u w:val="single"/>
          <w:lang w:val="en-US" w:eastAsia="zh-CN"/>
        </w:rPr>
      </w:pPr>
      <w:r>
        <w:rPr>
          <w:rFonts w:hint="eastAsia" w:ascii="仿宋_GB2312" w:hAnsi="仿宋_GB2312" w:eastAsia="仿宋_GB2312" w:cs="仿宋_GB2312"/>
          <w:b/>
          <w:bCs/>
          <w:color w:val="FF0000"/>
          <w:sz w:val="32"/>
          <w:szCs w:val="32"/>
          <w:u w:val="single"/>
          <w:lang w:val="en-US" w:eastAsia="zh-CN"/>
        </w:rPr>
        <w:t>三是强化审判管理，落实司法责任制。</w:t>
      </w:r>
      <w:r>
        <w:rPr>
          <w:rFonts w:hint="eastAsia" w:ascii="仿宋_GB2312" w:hAnsi="仿宋_GB2312" w:eastAsia="仿宋_GB2312" w:cs="仿宋_GB2312"/>
          <w:b w:val="0"/>
          <w:bCs w:val="0"/>
          <w:color w:val="FF0000"/>
          <w:sz w:val="32"/>
          <w:szCs w:val="32"/>
          <w:u w:val="single"/>
          <w:lang w:val="en-US" w:eastAsia="zh-CN"/>
        </w:rPr>
        <w:t>县法院</w:t>
      </w:r>
      <w:r>
        <w:rPr>
          <w:rFonts w:hint="eastAsia" w:ascii="仿宋_GB2312" w:hAnsi="仿宋_GB2312" w:eastAsia="仿宋_GB2312" w:cs="仿宋_GB2312"/>
          <w:color w:val="FF0000"/>
          <w:sz w:val="32"/>
          <w:szCs w:val="32"/>
          <w:u w:val="single"/>
          <w:lang w:val="en-US" w:eastAsia="zh-CN"/>
        </w:rPr>
        <w:t>严格落实案件“阅核制”，院庭长阅核案件数21件，其中民事19件，刑事1件，执行1件；认真贯彻落实最高院一、二号司法建议，对审理中发现的有关单位金融放贷监管、履行管理职责、违反诉讼程序等方面存在的问题发出司法建议3条，均得到回复，助推社会治理法治化；深化智慧法院建设，网上立案44件、网上保全18件、司法鉴定2件，接听 12368 诉讼服务热线270件，庭审直播35次，推进权力运行透明化，确保了权利在阳光下运行。</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jc w:val="both"/>
        <w:textAlignment w:val="auto"/>
        <w:rPr>
          <w:rFonts w:hint="default" w:ascii="Times New Roman" w:hAnsi="Times New Roman" w:eastAsia="仿宋_GB2312" w:cs="Times New Roman"/>
          <w:color w:val="FF0000"/>
          <w:sz w:val="32"/>
          <w:szCs w:val="32"/>
          <w:u w:val="single"/>
        </w:rPr>
      </w:pPr>
      <w:r>
        <w:rPr>
          <w:rFonts w:hint="default" w:ascii="Times New Roman" w:hAnsi="Times New Roman" w:eastAsia="仿宋_GB2312" w:cs="Times New Roman"/>
          <w:b/>
          <w:bCs/>
          <w:color w:val="FF0000"/>
          <w:sz w:val="32"/>
          <w:szCs w:val="32"/>
          <w:u w:val="single"/>
          <w:lang w:val="en-US" w:eastAsia="zh-CN"/>
        </w:rPr>
        <w:t>四是</w:t>
      </w:r>
      <w:r>
        <w:rPr>
          <w:rFonts w:hint="default" w:ascii="Times New Roman" w:hAnsi="Times New Roman" w:eastAsia="仿宋_GB2312" w:cs="Times New Roman"/>
          <w:b/>
          <w:bCs/>
          <w:color w:val="FF0000"/>
          <w:sz w:val="32"/>
          <w:szCs w:val="32"/>
          <w:u w:val="single"/>
        </w:rPr>
        <w:t>持续做好公益诉讼检察。</w:t>
      </w:r>
      <w:r>
        <w:rPr>
          <w:rFonts w:hint="default" w:ascii="Times New Roman" w:hAnsi="Times New Roman" w:eastAsia="仿宋_GB2312" w:cs="Times New Roman"/>
          <w:color w:val="FF0000"/>
          <w:sz w:val="32"/>
          <w:szCs w:val="32"/>
          <w:u w:val="single"/>
        </w:rPr>
        <w:t>落实党的二十大报告“完善公益诉讼制度”的部署，深化实践，扎实做好四大传统领域工作，稳妥推进向九大新领域的探索，</w:t>
      </w:r>
      <w:r>
        <w:rPr>
          <w:rFonts w:hint="default" w:ascii="Times New Roman" w:hAnsi="Times New Roman" w:eastAsia="仿宋_GB2312" w:cs="Times New Roman"/>
          <w:color w:val="FF0000"/>
          <w:sz w:val="32"/>
          <w:szCs w:val="32"/>
          <w:u w:val="single"/>
          <w:lang w:val="en-US" w:eastAsia="zh-CN"/>
        </w:rPr>
        <w:t>办理生态环境与资源保护领域案件</w:t>
      </w:r>
      <w:r>
        <w:rPr>
          <w:rFonts w:hint="eastAsia" w:ascii="Times New Roman" w:hAnsi="Times New Roman" w:eastAsia="仿宋_GB2312" w:cs="Times New Roman"/>
          <w:color w:val="FF0000"/>
          <w:sz w:val="32"/>
          <w:szCs w:val="32"/>
          <w:u w:val="single"/>
          <w:lang w:val="en-US" w:eastAsia="zh-CN"/>
        </w:rPr>
        <w:t>7</w:t>
      </w:r>
      <w:r>
        <w:rPr>
          <w:rFonts w:hint="default" w:ascii="Times New Roman" w:hAnsi="Times New Roman" w:eastAsia="仿宋_GB2312" w:cs="Times New Roman"/>
          <w:color w:val="FF0000"/>
          <w:sz w:val="32"/>
          <w:szCs w:val="32"/>
          <w:u w:val="single"/>
          <w:lang w:val="en-US" w:eastAsia="zh-CN"/>
        </w:rPr>
        <w:t>件，食药品安全领域案件4件，国有财产保护领域案件1件，督促行政机关追缴养老保险金12.7万元。办理英烈保护领域案件1件，安全生产领域案件2件，公民个人信息保护领域案件1件，公共安全领域案件</w:t>
      </w:r>
      <w:r>
        <w:rPr>
          <w:rFonts w:hint="eastAsia" w:ascii="Times New Roman" w:hAnsi="Times New Roman" w:eastAsia="仿宋_GB2312" w:cs="Times New Roman"/>
          <w:color w:val="FF0000"/>
          <w:sz w:val="32"/>
          <w:szCs w:val="32"/>
          <w:u w:val="single"/>
          <w:lang w:val="en-US" w:eastAsia="zh-CN"/>
        </w:rPr>
        <w:t>3</w:t>
      </w:r>
      <w:r>
        <w:rPr>
          <w:rFonts w:hint="default" w:ascii="Times New Roman" w:hAnsi="Times New Roman" w:eastAsia="仿宋_GB2312" w:cs="Times New Roman"/>
          <w:color w:val="FF0000"/>
          <w:sz w:val="32"/>
          <w:szCs w:val="32"/>
          <w:u w:val="single"/>
          <w:lang w:val="en-US" w:eastAsia="zh-CN"/>
        </w:rPr>
        <w:t>件。</w:t>
      </w:r>
      <w:r>
        <w:rPr>
          <w:rFonts w:hint="default" w:ascii="Times New Roman" w:hAnsi="Times New Roman" w:eastAsia="仿宋_GB2312" w:cs="Times New Roman"/>
          <w:color w:val="FF0000"/>
          <w:sz w:val="32"/>
          <w:szCs w:val="32"/>
          <w:u w:val="single"/>
        </w:rPr>
        <w:t>推行《公益诉讼案件线索举报奖励办法(试行)》，</w:t>
      </w:r>
      <w:r>
        <w:rPr>
          <w:rFonts w:hint="default" w:ascii="Times New Roman" w:hAnsi="Times New Roman" w:eastAsia="仿宋_GB2312" w:cs="Times New Roman"/>
          <w:b w:val="0"/>
          <w:bCs w:val="0"/>
          <w:color w:val="FF0000"/>
          <w:kern w:val="0"/>
          <w:sz w:val="32"/>
          <w:szCs w:val="32"/>
          <w:u w:val="single"/>
          <w:lang w:val="en-US" w:eastAsia="zh-CN"/>
        </w:rPr>
        <w:t>借力“益心为公”检察云平台志愿者，</w:t>
      </w:r>
      <w:r>
        <w:rPr>
          <w:rFonts w:hint="default" w:ascii="Times New Roman" w:hAnsi="Times New Roman" w:eastAsia="仿宋_GB2312" w:cs="Times New Roman"/>
          <w:color w:val="FF0000"/>
          <w:spacing w:val="20"/>
          <w:sz w:val="32"/>
          <w:szCs w:val="32"/>
          <w:u w:val="single"/>
        </w:rPr>
        <w:t>凝聚社会力量，线上线下双向发力，</w:t>
      </w:r>
      <w:r>
        <w:rPr>
          <w:rFonts w:hint="default" w:ascii="Times New Roman" w:hAnsi="Times New Roman" w:eastAsia="仿宋_GB2312" w:cs="Times New Roman"/>
          <w:color w:val="FF0000"/>
          <w:sz w:val="32"/>
          <w:szCs w:val="32"/>
          <w:u w:val="single"/>
        </w:rPr>
        <w:t>收到举报线索</w:t>
      </w:r>
      <w:r>
        <w:rPr>
          <w:rFonts w:hint="default" w:ascii="Times New Roman" w:hAnsi="Times New Roman" w:eastAsia="仿宋_GB2312" w:cs="Times New Roman"/>
          <w:color w:val="FF0000"/>
          <w:sz w:val="32"/>
          <w:szCs w:val="32"/>
          <w:u w:val="single"/>
          <w:lang w:val="en-US" w:eastAsia="zh-CN"/>
        </w:rPr>
        <w:t>5</w:t>
      </w:r>
      <w:r>
        <w:rPr>
          <w:rFonts w:hint="default" w:ascii="Times New Roman" w:hAnsi="Times New Roman" w:eastAsia="仿宋_GB2312" w:cs="Times New Roman"/>
          <w:color w:val="FF0000"/>
          <w:sz w:val="32"/>
          <w:szCs w:val="32"/>
          <w:u w:val="single"/>
        </w:rPr>
        <w:t>条，</w:t>
      </w:r>
      <w:r>
        <w:rPr>
          <w:rFonts w:hint="default" w:ascii="Times New Roman" w:hAnsi="Times New Roman" w:eastAsia="仿宋_GB2312" w:cs="Times New Roman"/>
          <w:color w:val="FF0000"/>
          <w:sz w:val="32"/>
          <w:szCs w:val="32"/>
          <w:u w:val="single"/>
          <w:lang w:eastAsia="zh-CN"/>
        </w:rPr>
        <w:t>经走访调查，</w:t>
      </w:r>
      <w:r>
        <w:rPr>
          <w:rFonts w:hint="default" w:ascii="Times New Roman" w:hAnsi="Times New Roman" w:eastAsia="仿宋_GB2312" w:cs="Times New Roman"/>
          <w:color w:val="FF0000"/>
          <w:sz w:val="32"/>
          <w:szCs w:val="32"/>
          <w:u w:val="single"/>
        </w:rPr>
        <w:t>办理</w:t>
      </w:r>
      <w:r>
        <w:rPr>
          <w:rFonts w:hint="default" w:ascii="Times New Roman" w:hAnsi="Times New Roman" w:eastAsia="仿宋_GB2312" w:cs="Times New Roman"/>
          <w:color w:val="FF0000"/>
          <w:sz w:val="32"/>
          <w:szCs w:val="32"/>
          <w:u w:val="single"/>
          <w:lang w:eastAsia="zh-CN"/>
        </w:rPr>
        <w:t>八宿县</w:t>
      </w:r>
      <w:r>
        <w:rPr>
          <w:rFonts w:hint="default" w:ascii="Times New Roman" w:hAnsi="Times New Roman" w:eastAsia="仿宋_GB2312" w:cs="Times New Roman"/>
          <w:color w:val="FF0000"/>
          <w:sz w:val="32"/>
          <w:szCs w:val="32"/>
          <w:u w:val="single"/>
        </w:rPr>
        <w:t>首例“益心为公”检察云平台移送的案件</w:t>
      </w:r>
      <w:r>
        <w:rPr>
          <w:rFonts w:hint="default" w:ascii="Times New Roman" w:hAnsi="Times New Roman" w:eastAsia="仿宋_GB2312" w:cs="Times New Roman"/>
          <w:color w:val="FF0000"/>
          <w:sz w:val="32"/>
          <w:szCs w:val="32"/>
          <w:u w:val="single"/>
          <w:lang w:eastAsia="zh-CN"/>
        </w:rPr>
        <w:t>，</w:t>
      </w:r>
      <w:r>
        <w:rPr>
          <w:rFonts w:hint="default" w:ascii="Times New Roman" w:hAnsi="Times New Roman" w:eastAsia="仿宋_GB2312" w:cs="Times New Roman"/>
          <w:color w:val="FF0000"/>
          <w:sz w:val="32"/>
          <w:szCs w:val="32"/>
          <w:u w:val="single"/>
          <w:shd w:val="clear" w:color="auto" w:fill="auto"/>
          <w:lang w:eastAsia="zh-CN"/>
        </w:rPr>
        <w:t>有效保护八宿生态环境。</w:t>
      </w:r>
      <w:r>
        <w:rPr>
          <w:rFonts w:hint="default" w:ascii="Times New Roman" w:hAnsi="Times New Roman" w:eastAsia="仿宋_GB2312" w:cs="Times New Roman"/>
          <w:color w:val="FF0000"/>
          <w:sz w:val="32"/>
          <w:szCs w:val="32"/>
          <w:u w:val="single"/>
        </w:rPr>
        <w:t>与</w:t>
      </w:r>
      <w:r>
        <w:rPr>
          <w:rFonts w:hint="default" w:ascii="Times New Roman" w:hAnsi="Times New Roman" w:eastAsia="仿宋_GB2312" w:cs="Times New Roman"/>
          <w:color w:val="FF0000"/>
          <w:sz w:val="32"/>
          <w:szCs w:val="32"/>
          <w:u w:val="single"/>
          <w:lang w:eastAsia="zh-CN"/>
        </w:rPr>
        <w:t>县公安局、</w:t>
      </w:r>
      <w:r>
        <w:rPr>
          <w:rFonts w:hint="default" w:ascii="Times New Roman" w:hAnsi="Times New Roman" w:eastAsia="仿宋_GB2312" w:cs="Times New Roman"/>
          <w:color w:val="FF0000"/>
          <w:sz w:val="32"/>
          <w:szCs w:val="32"/>
          <w:u w:val="single"/>
        </w:rPr>
        <w:t>河</w:t>
      </w:r>
      <w:r>
        <w:rPr>
          <w:rFonts w:hint="default" w:ascii="Times New Roman" w:hAnsi="Times New Roman" w:eastAsia="仿宋_GB2312" w:cs="Times New Roman"/>
          <w:color w:val="FF0000"/>
          <w:sz w:val="32"/>
          <w:szCs w:val="32"/>
          <w:u w:val="single"/>
          <w:lang w:eastAsia="zh-CN"/>
        </w:rPr>
        <w:t>湖</w:t>
      </w:r>
      <w:r>
        <w:rPr>
          <w:rFonts w:hint="default" w:ascii="Times New Roman" w:hAnsi="Times New Roman" w:eastAsia="仿宋_GB2312" w:cs="Times New Roman"/>
          <w:color w:val="FF0000"/>
          <w:sz w:val="32"/>
          <w:szCs w:val="32"/>
          <w:u w:val="single"/>
        </w:rPr>
        <w:t>长制办公室共同建立</w:t>
      </w:r>
      <w:r>
        <w:rPr>
          <w:rFonts w:hint="default" w:ascii="Times New Roman" w:hAnsi="Times New Roman" w:eastAsia="仿宋_GB2312" w:cs="Times New Roman"/>
          <w:color w:val="FF0000"/>
          <w:sz w:val="32"/>
          <w:szCs w:val="32"/>
          <w:u w:val="single"/>
          <w:lang w:eastAsia="zh-CN"/>
        </w:rPr>
        <w:t>《八宿县“河湖长</w:t>
      </w:r>
      <w:r>
        <w:rPr>
          <w:rFonts w:hint="default" w:ascii="Times New Roman" w:hAnsi="Times New Roman" w:eastAsia="仿宋_GB2312" w:cs="Times New Roman"/>
          <w:color w:val="FF0000"/>
          <w:sz w:val="32"/>
          <w:szCs w:val="32"/>
          <w:u w:val="single"/>
          <w:lang w:val="en-US" w:eastAsia="zh-CN"/>
        </w:rPr>
        <w:t>+检察长+警长</w:t>
      </w:r>
      <w:r>
        <w:rPr>
          <w:rFonts w:hint="default" w:ascii="Times New Roman" w:hAnsi="Times New Roman" w:eastAsia="仿宋_GB2312" w:cs="Times New Roman"/>
          <w:color w:val="FF0000"/>
          <w:sz w:val="32"/>
          <w:szCs w:val="32"/>
          <w:u w:val="single"/>
          <w:lang w:eastAsia="zh-CN"/>
        </w:rPr>
        <w:t>”协作工作机制》</w:t>
      </w:r>
      <w:r>
        <w:rPr>
          <w:rFonts w:hint="default" w:ascii="Times New Roman" w:hAnsi="Times New Roman" w:eastAsia="仿宋_GB2312" w:cs="Times New Roman"/>
          <w:color w:val="FF0000"/>
          <w:sz w:val="32"/>
          <w:szCs w:val="32"/>
          <w:u w:val="single"/>
        </w:rPr>
        <w:t>，</w:t>
      </w:r>
      <w:r>
        <w:rPr>
          <w:rFonts w:hint="default" w:ascii="Times New Roman" w:hAnsi="Times New Roman" w:eastAsia="仿宋_GB2312" w:cs="Times New Roman"/>
          <w:color w:val="FF0000"/>
          <w:sz w:val="32"/>
          <w:u w:val="single"/>
        </w:rPr>
        <w:t>开展巡河</w:t>
      </w:r>
      <w:r>
        <w:rPr>
          <w:rFonts w:hint="default" w:ascii="Times New Roman" w:hAnsi="Times New Roman" w:eastAsia="仿宋_GB2312" w:cs="Times New Roman"/>
          <w:color w:val="FF0000"/>
          <w:sz w:val="32"/>
          <w:u w:val="single"/>
          <w:lang w:eastAsia="zh-CN"/>
        </w:rPr>
        <w:t>巡湖、</w:t>
      </w:r>
      <w:r>
        <w:rPr>
          <w:rFonts w:hint="default" w:ascii="Times New Roman" w:hAnsi="Times New Roman" w:eastAsia="仿宋_GB2312" w:cs="Times New Roman"/>
          <w:color w:val="FF0000"/>
          <w:sz w:val="32"/>
          <w:u w:val="single"/>
        </w:rPr>
        <w:t>巡山</w:t>
      </w:r>
      <w:r>
        <w:rPr>
          <w:rFonts w:hint="default" w:ascii="Times New Roman" w:hAnsi="Times New Roman" w:eastAsia="仿宋_GB2312" w:cs="Times New Roman"/>
          <w:color w:val="FF0000"/>
          <w:sz w:val="32"/>
          <w:u w:val="single"/>
          <w:lang w:val="en-US" w:eastAsia="zh-CN"/>
        </w:rPr>
        <w:t>2</w:t>
      </w:r>
      <w:r>
        <w:rPr>
          <w:rFonts w:hint="default" w:ascii="Times New Roman" w:hAnsi="Times New Roman" w:eastAsia="仿宋_GB2312" w:cs="Times New Roman"/>
          <w:color w:val="FF0000"/>
          <w:sz w:val="32"/>
          <w:u w:val="single"/>
        </w:rPr>
        <w:t>次，与</w:t>
      </w:r>
      <w:r>
        <w:rPr>
          <w:rFonts w:hint="default" w:ascii="Times New Roman" w:hAnsi="Times New Roman" w:eastAsia="仿宋_GB2312" w:cs="Times New Roman"/>
          <w:color w:val="FF0000"/>
          <w:sz w:val="32"/>
          <w:u w:val="single"/>
          <w:lang w:eastAsia="zh-CN"/>
        </w:rPr>
        <w:t>水利局</w:t>
      </w:r>
      <w:r>
        <w:rPr>
          <w:rFonts w:hint="default" w:ascii="Times New Roman" w:hAnsi="Times New Roman" w:eastAsia="仿宋_GB2312" w:cs="Times New Roman"/>
          <w:color w:val="FF0000"/>
          <w:sz w:val="32"/>
          <w:u w:val="single"/>
        </w:rPr>
        <w:t>就</w:t>
      </w:r>
      <w:r>
        <w:rPr>
          <w:rFonts w:hint="default" w:ascii="Times New Roman" w:hAnsi="Times New Roman" w:eastAsia="仿宋_GB2312" w:cs="Times New Roman"/>
          <w:color w:val="FF0000"/>
          <w:sz w:val="32"/>
          <w:u w:val="single"/>
          <w:lang w:eastAsia="zh-CN"/>
        </w:rPr>
        <w:t>“亚洲水塔”</w:t>
      </w:r>
      <w:r>
        <w:rPr>
          <w:rFonts w:hint="default" w:ascii="Times New Roman" w:hAnsi="Times New Roman" w:eastAsia="仿宋_GB2312" w:cs="Times New Roman"/>
          <w:color w:val="FF0000"/>
          <w:sz w:val="32"/>
          <w:u w:val="single"/>
        </w:rPr>
        <w:t>保护联合开展巡护巡查</w:t>
      </w:r>
      <w:r>
        <w:rPr>
          <w:rFonts w:hint="default" w:ascii="Times New Roman" w:hAnsi="Times New Roman" w:eastAsia="仿宋_GB2312" w:cs="Times New Roman"/>
          <w:color w:val="FF0000"/>
          <w:sz w:val="32"/>
          <w:u w:val="single"/>
          <w:lang w:val="en-US" w:eastAsia="zh-CN"/>
        </w:rPr>
        <w:t>1</w:t>
      </w:r>
      <w:r>
        <w:rPr>
          <w:rFonts w:hint="default" w:ascii="Times New Roman" w:hAnsi="Times New Roman" w:eastAsia="仿宋_GB2312" w:cs="Times New Roman"/>
          <w:color w:val="FF0000"/>
          <w:sz w:val="32"/>
          <w:u w:val="single"/>
        </w:rPr>
        <w:t>次。</w:t>
      </w:r>
      <w:r>
        <w:rPr>
          <w:rFonts w:hint="default" w:ascii="Times New Roman" w:hAnsi="Times New Roman" w:eastAsia="仿宋_GB2312" w:cs="Times New Roman"/>
          <w:color w:val="FF0000"/>
          <w:sz w:val="32"/>
          <w:szCs w:val="32"/>
          <w:u w:val="single"/>
        </w:rPr>
        <w:t>守护“母亲河”生态。</w:t>
      </w:r>
    </w:p>
    <w:p>
      <w:pPr>
        <w:keepNext w:val="0"/>
        <w:keepLines w:val="0"/>
        <w:pageBreakBefore w:val="0"/>
        <w:widowControl w:val="0"/>
        <w:numPr>
          <w:ilvl w:val="0"/>
          <w:numId w:val="0"/>
        </w:numPr>
        <w:kinsoku/>
        <w:wordWrap/>
        <w:overflowPunct/>
        <w:topLinePunct w:val="0"/>
        <w:autoSpaceDE w:val="0"/>
        <w:autoSpaceDN w:val="0"/>
        <w:bidi w:val="0"/>
        <w:adjustRightInd/>
        <w:spacing w:line="576" w:lineRule="exact"/>
        <w:ind w:firstLine="643" w:firstLineChars="200"/>
        <w:jc w:val="both"/>
        <w:textAlignment w:val="auto"/>
        <w:rPr>
          <w:rFonts w:hint="default" w:eastAsia="仿宋_GB2312"/>
          <w:color w:val="FF0000"/>
          <w:u w:val="single"/>
          <w:lang w:val="en-US" w:eastAsia="zh-CN"/>
        </w:rPr>
      </w:pPr>
      <w:r>
        <w:rPr>
          <w:rFonts w:hint="eastAsia" w:ascii="仿宋_GB2312" w:hAnsi="仿宋_GB2312" w:eastAsia="仿宋_GB2312" w:cs="仿宋_GB2312"/>
          <w:b/>
          <w:bCs/>
          <w:color w:val="FF0000"/>
          <w:sz w:val="32"/>
          <w:szCs w:val="32"/>
          <w:u w:val="single"/>
          <w:lang w:eastAsia="zh-CN"/>
        </w:rPr>
        <w:t>五</w:t>
      </w:r>
      <w:r>
        <w:rPr>
          <w:rFonts w:hint="eastAsia" w:ascii="仿宋_GB2312" w:hAnsi="仿宋_GB2312" w:eastAsia="仿宋_GB2312" w:cs="仿宋_GB2312"/>
          <w:b/>
          <w:bCs/>
          <w:color w:val="FF0000"/>
          <w:sz w:val="32"/>
          <w:szCs w:val="32"/>
          <w:u w:val="single"/>
        </w:rPr>
        <w:t>是全面掀起反诈热潮。</w:t>
      </w:r>
      <w:r>
        <w:rPr>
          <w:rFonts w:hint="eastAsia" w:ascii="仿宋_GB2312" w:hAnsi="仿宋_GB2312" w:eastAsia="仿宋_GB2312" w:cs="仿宋_GB2312"/>
          <w:color w:val="FF0000"/>
          <w:sz w:val="32"/>
          <w:szCs w:val="32"/>
          <w:u w:val="single"/>
        </w:rPr>
        <w:t>统筹抓好预警劝阻、止付冻结、源头断卡、案件侦办和宣传防范工作，深化电诈案件打击治理工作。</w:t>
      </w:r>
      <w:r>
        <w:rPr>
          <w:rFonts w:hint="eastAsia" w:ascii="仿宋_GB2312" w:hAnsi="仿宋_GB2312" w:eastAsia="仿宋_GB2312" w:cs="仿宋_GB2312"/>
          <w:color w:val="FF0000"/>
          <w:kern w:val="2"/>
          <w:sz w:val="32"/>
          <w:szCs w:val="32"/>
          <w:u w:val="single"/>
          <w:shd w:val="clear" w:color="auto" w:fill="FFFFFF"/>
          <w:lang w:val="en-US" w:eastAsia="zh-CN" w:bidi="ar-SA"/>
        </w:rPr>
        <w:t>2024年成功止付个人账户43个，止付金额35.4万元，冻结个人涉案账户47个，冻结资金106.5万元，对5626个疑似受骗人员进行电话预警劝阻，对36名资金预警对象进行见面预警劝阻,拦截金额24万元，</w:t>
      </w:r>
      <w:r>
        <w:rPr>
          <w:rFonts w:hint="eastAsia" w:ascii="仿宋_GB2312" w:hAnsi="仿宋_GB2312" w:eastAsia="仿宋_GB2312"/>
          <w:color w:val="FF0000"/>
          <w:sz w:val="32"/>
          <w:u w:val="single"/>
          <w:lang w:val="en-US" w:eastAsia="zh-CN"/>
        </w:rPr>
        <w:t>返还群众资金6.5万元，</w:t>
      </w:r>
      <w:r>
        <w:rPr>
          <w:rFonts w:hint="eastAsia" w:ascii="仿宋_GB2312" w:hAnsi="仿宋_GB2312" w:eastAsia="仿宋_GB2312" w:cs="仿宋_GB2312"/>
          <w:color w:val="FF0000"/>
          <w:kern w:val="2"/>
          <w:sz w:val="32"/>
          <w:szCs w:val="32"/>
          <w:u w:val="single"/>
          <w:shd w:val="clear" w:color="auto" w:fill="FFFFFF"/>
          <w:lang w:val="en-US" w:eastAsia="zh-CN" w:bidi="ar-SA"/>
        </w:rPr>
        <w:t>劝阻率达到100%。</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jc w:val="both"/>
        <w:textAlignment w:val="auto"/>
        <w:rPr>
          <w:del w:id="27" w:author="Administrator" w:date="2025-02-14T17:50:28Z"/>
          <w:rFonts w:hint="eastAsia" w:ascii="仿宋_GB2312" w:hAnsi="仿宋_GB2312" w:eastAsia="仿宋_GB2312" w:cs="仿宋_GB2312"/>
          <w:color w:val="FF0000"/>
          <w:sz w:val="32"/>
          <w:szCs w:val="32"/>
          <w:highlight w:val="none"/>
          <w:u w:val="single"/>
        </w:rPr>
      </w:pPr>
      <w:r>
        <w:rPr>
          <w:rFonts w:hint="eastAsia" w:ascii="仿宋_GB2312" w:hAnsi="仿宋_GB2312" w:eastAsia="仿宋_GB2312" w:cs="仿宋_GB2312"/>
          <w:b/>
          <w:bCs/>
          <w:color w:val="FF0000"/>
          <w:sz w:val="32"/>
          <w:szCs w:val="32"/>
          <w:highlight w:val="none"/>
          <w:u w:val="single"/>
          <w:lang w:eastAsia="zh-CN"/>
        </w:rPr>
        <w:t>六是</w:t>
      </w:r>
      <w:r>
        <w:rPr>
          <w:rFonts w:hint="eastAsia" w:ascii="仿宋_GB2312" w:hAnsi="仿宋_GB2312" w:eastAsia="仿宋_GB2312" w:cs="仿宋_GB2312"/>
          <w:b/>
          <w:bCs/>
          <w:color w:val="FF0000"/>
          <w:sz w:val="32"/>
          <w:szCs w:val="32"/>
          <w:highlight w:val="none"/>
          <w:u w:val="single"/>
        </w:rPr>
        <w:t>持续落实法律援助便民十项措施</w:t>
      </w:r>
      <w:r>
        <w:rPr>
          <w:rFonts w:hint="eastAsia" w:ascii="仿宋_GB2312" w:hAnsi="仿宋_GB2312" w:eastAsia="仿宋_GB2312" w:cs="仿宋_GB2312"/>
          <w:b/>
          <w:bCs/>
          <w:color w:val="FF0000"/>
          <w:sz w:val="32"/>
          <w:szCs w:val="32"/>
          <w:highlight w:val="none"/>
          <w:u w:val="single"/>
          <w:lang w:eastAsia="zh-CN"/>
        </w:rPr>
        <w:t>。</w:t>
      </w:r>
      <w:r>
        <w:rPr>
          <w:rFonts w:hint="eastAsia" w:ascii="仿宋_GB2312" w:hAnsi="仿宋_GB2312" w:eastAsia="仿宋_GB2312" w:cs="仿宋_GB2312"/>
          <w:b w:val="0"/>
          <w:bCs w:val="0"/>
          <w:color w:val="FF0000"/>
          <w:sz w:val="32"/>
          <w:szCs w:val="32"/>
          <w:highlight w:val="none"/>
          <w:u w:val="single"/>
          <w:lang w:eastAsia="zh-CN"/>
        </w:rPr>
        <w:t>县司法局</w:t>
      </w:r>
      <w:r>
        <w:rPr>
          <w:rFonts w:hint="eastAsia" w:ascii="仿宋_GB2312" w:hAnsi="仿宋_GB2312" w:eastAsia="仿宋_GB2312" w:cs="仿宋_GB2312"/>
          <w:b w:val="0"/>
          <w:bCs w:val="0"/>
          <w:color w:val="FF0000"/>
          <w:sz w:val="32"/>
          <w:szCs w:val="32"/>
          <w:highlight w:val="none"/>
          <w:u w:val="single"/>
          <w:lang w:val="en-US" w:eastAsia="zh-CN"/>
        </w:rPr>
        <w:t>针对农牧区老年人、未成年人、妇女、残疾人、军人家属、退役军人等特定群体，让群众在家门口就能接受更专业、更便利、更优质、更高效的“一站式”法律服务。截至目前，代写法律文书220份，咨询人数400余人次，办理援助案件1起，兑现法律援助案件补贴3350元，</w:t>
      </w:r>
      <w:r>
        <w:rPr>
          <w:rFonts w:hint="eastAsia" w:ascii="仿宋_GB2312" w:hAnsi="仿宋_GB2312" w:eastAsia="仿宋_GB2312" w:cs="仿宋_GB2312"/>
          <w:color w:val="FF0000"/>
          <w:sz w:val="32"/>
          <w:szCs w:val="32"/>
          <w:highlight w:val="none"/>
          <w:u w:val="single"/>
        </w:rPr>
        <w:t>满意度100％，</w:t>
      </w:r>
      <w:r>
        <w:rPr>
          <w:rFonts w:hint="eastAsia" w:ascii="仿宋_GB2312" w:hAnsi="仿宋_GB2312" w:eastAsia="仿宋_GB2312" w:cs="仿宋_GB2312"/>
          <w:color w:val="FF0000"/>
          <w:sz w:val="32"/>
          <w:szCs w:val="32"/>
          <w:highlight w:val="none"/>
          <w:u w:val="single"/>
          <w:lang w:eastAsia="zh-CN"/>
        </w:rPr>
        <w:t>办理一般事务性委托及法定继承、房屋买卖合同公证</w:t>
      </w:r>
      <w:r>
        <w:rPr>
          <w:rFonts w:hint="eastAsia" w:ascii="仿宋_GB2312" w:hAnsi="仿宋_GB2312" w:eastAsia="仿宋_GB2312" w:cs="仿宋_GB2312"/>
          <w:color w:val="FF0000"/>
          <w:sz w:val="32"/>
          <w:szCs w:val="32"/>
          <w:highlight w:val="none"/>
          <w:u w:val="single"/>
          <w:lang w:val="en-US" w:eastAsia="zh-CN"/>
        </w:rPr>
        <w:t>20件，咨询人数达200余人次</w:t>
      </w:r>
      <w:r>
        <w:rPr>
          <w:rFonts w:hint="eastAsia" w:ascii="仿宋_GB2312" w:hAnsi="仿宋_GB2312" w:eastAsia="仿宋_GB2312" w:cs="仿宋_GB2312"/>
          <w:color w:val="FF0000"/>
          <w:sz w:val="32"/>
          <w:szCs w:val="32"/>
          <w:highlight w:val="none"/>
          <w:u w:val="single"/>
        </w:rPr>
        <w:t>。</w:t>
      </w:r>
    </w:p>
    <w:p>
      <w:pPr>
        <w:snapToGrid/>
        <w:spacing w:line="576" w:lineRule="exact"/>
        <w:ind w:firstLine="640" w:firstLineChars="200"/>
        <w:rPr>
          <w:ins w:id="29" w:author="CN=八宿县办公室/OU=昌都市八宿县财政局/OU=昌都市财政局/OU=西藏自治区财政厅/O=TIBET" w:date="2024-01-28T16:39:00Z"/>
          <w:rFonts w:hint="eastAsia" w:ascii="黑体" w:hAnsi="黑体" w:eastAsia="黑体"/>
          <w:sz w:val="32"/>
          <w:szCs w:val="32"/>
        </w:rPr>
        <w:pPrChange w:id="28" w:author="Administrator" w:date="2025-02-14T17:50:28Z">
          <w:pPr>
            <w:snapToGrid w:val="0"/>
            <w:spacing w:line="520" w:lineRule="exact"/>
            <w:ind w:firstLine="640" w:firstLineChars="200"/>
          </w:pPr>
        </w:pPrChange>
      </w:pPr>
    </w:p>
    <w:p>
      <w:pPr>
        <w:snapToGrid w:val="0"/>
        <w:spacing w:line="520" w:lineRule="exact"/>
        <w:ind w:firstLine="640" w:firstLineChars="200"/>
        <w:rPr>
          <w:rFonts w:ascii="黑体" w:hAnsi="黑体" w:eastAsia="黑体"/>
          <w:sz w:val="32"/>
          <w:szCs w:val="32"/>
        </w:rPr>
      </w:pPr>
      <w:r>
        <w:rPr>
          <w:rFonts w:hint="eastAsia" w:ascii="黑体" w:hAnsi="黑体" w:eastAsia="黑体"/>
          <w:sz w:val="32"/>
          <w:szCs w:val="32"/>
        </w:rPr>
        <w:t>二、收入支出预算执行情况分析</w:t>
      </w:r>
    </w:p>
    <w:bookmarkEnd w:id="1"/>
    <w:p>
      <w:pPr>
        <w:snapToGrid w:val="0"/>
        <w:spacing w:line="52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（一）收入支出预算安排情况。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包括部门收入、支出年初预算安排情况，与上年对比情况及增减变动原因(可用柱形图或折线图)。</w:t>
      </w:r>
    </w:p>
    <w:p>
      <w:pPr>
        <w:snapToGrid w:val="0"/>
        <w:spacing w:line="520" w:lineRule="exact"/>
        <w:ind w:firstLine="643" w:firstLineChars="200"/>
        <w:outlineLvl w:val="0"/>
        <w:rPr>
          <w:ins w:id="30" w:author="CN=八宿县办公室/OU=昌都市八宿县财政局/OU=昌都市财政局/OU=西藏自治区财政厅/O=TIBET" w:date="2024-01-28T16:41:00Z"/>
          <w:rFonts w:hint="eastAsia" w:ascii="仿宋" w:hAnsi="仿宋" w:eastAsia="仿宋" w:cs="仿宋"/>
          <w:b w:val="0"/>
          <w:bCs/>
          <w:color w:val="auto"/>
          <w:sz w:val="32"/>
          <w:szCs w:val="32"/>
          <w:lang w:val="en-US" w:eastAsia="zh-CN"/>
        </w:rPr>
      </w:pPr>
      <w:ins w:id="31" w:author="CN=八宿县办公室/OU=昌都市八宿县财政局/OU=昌都市财政局/OU=西藏自治区财政厅/O=TIBET" w:date="2024-01-28T16:41:00Z">
        <w:r>
          <w:rPr>
            <w:rFonts w:hint="eastAsia" w:ascii="楷体_GB2312" w:hAnsi="仿宋" w:eastAsia="楷体_GB2312"/>
            <w:b/>
            <w:color w:val="auto"/>
            <w:sz w:val="32"/>
            <w:szCs w:val="32"/>
            <w:lang w:val="en-US" w:eastAsia="zh-CN"/>
          </w:rPr>
          <w:pict>
            <v:shape id="Object 14" o:spid="_x0000_s2050" o:spt="75" type="#_x0000_t75" style="position:absolute;left:0pt;margin-left:12.15pt;margin-top:9.6pt;height:222.75pt;width:366.75pt;mso-wrap-distance-bottom:0pt;mso-wrap-distance-top:0pt;z-index:251659264;mso-width-relative:page;mso-height-relative:page;" o:ole="t" fillcolor="#FFFFFF" filled="t" o:preferrelative="t" stroked="f" coordsize="21600,21600">
              <v:path/>
              <v:fill on="t" focussize="0,0"/>
              <v:stroke on="f"/>
              <v:imagedata r:id="rId5" o:title=""/>
              <o:lock v:ext="edit" aspectratio="t"/>
              <v:shadow on="t" obscured="f" color="#FFFFFF" offset2="-2pt,-2pt"/>
              <w10:wrap type="topAndBottom"/>
            </v:shape>
            <o:OLEObject Type="Embed" ProgID="Excel.Chart.8" ShapeID="Object 14" DrawAspect="Content" ObjectID="_1468075725" r:id="rId4">
              <o:LockedField>false</o:LockedField>
            </o:OLEObject>
          </w:pict>
        </w:r>
      </w:ins>
      <w:ins w:id="33" w:author="CN=八宿县办公室/OU=昌都市八宿县财政局/OU=昌都市财政局/OU=西藏自治区财政厅/O=TIBET" w:date="2024-01-28T16:41:00Z">
        <w:r>
          <w:rPr>
            <w:rFonts w:hint="eastAsia" w:ascii="楷体_GB2312" w:hAnsi="仿宋" w:eastAsia="楷体_GB2312"/>
            <w:b/>
            <w:color w:val="auto"/>
            <w:sz w:val="32"/>
            <w:szCs w:val="32"/>
            <w:lang w:val="en-US" w:eastAsia="zh-CN"/>
          </w:rPr>
          <w:t>变动原因：</w:t>
        </w:r>
      </w:ins>
      <w:ins w:id="34" w:author="CN=八宿县办公室/OU=昌都市八宿县财政局/OU=昌都市财政局/OU=西藏自治区财政厅/O=TIBET" w:date="2024-01-28T16:41:00Z">
        <w:r>
          <w:rPr>
            <w:rFonts w:hint="eastAsia" w:ascii="仿宋" w:hAnsi="仿宋" w:eastAsia="仿宋" w:cs="仿宋"/>
            <w:b w:val="0"/>
            <w:bCs/>
            <w:color w:val="auto"/>
            <w:sz w:val="32"/>
            <w:szCs w:val="32"/>
            <w:lang w:val="en-US" w:eastAsia="zh-CN"/>
          </w:rPr>
          <w:t>本年度</w:t>
        </w:r>
      </w:ins>
      <w:ins w:id="35" w:author="CN=八宿县办公室/OU=昌都市八宿县财政局/OU=昌都市财政局/OU=西藏自治区财政厅/O=TIBET" w:date="2024-01-28T16:41:00Z">
        <w:r>
          <w:rPr>
            <w:rFonts w:hint="eastAsia" w:ascii="仿宋" w:hAnsi="仿宋" w:eastAsia="仿宋" w:cs="仿宋"/>
            <w:b w:val="0"/>
            <w:bCs/>
            <w:color w:val="auto"/>
            <w:sz w:val="32"/>
            <w:szCs w:val="32"/>
          </w:rPr>
          <w:t>单位收入、支出年初预算安排情况</w:t>
        </w:r>
      </w:ins>
      <w:ins w:id="36" w:author="CN=八宿县办公室/OU=昌都市八宿县财政局/OU=昌都市财政局/OU=西藏自治区财政厅/O=TIBET" w:date="2024-01-28T16:41:00Z">
        <w:r>
          <w:rPr>
            <w:rFonts w:hint="eastAsia" w:ascii="仿宋" w:hAnsi="仿宋" w:eastAsia="仿宋" w:cs="仿宋"/>
            <w:b w:val="0"/>
            <w:bCs/>
            <w:color w:val="auto"/>
            <w:sz w:val="32"/>
            <w:szCs w:val="32"/>
            <w:lang w:eastAsia="zh-CN"/>
          </w:rPr>
          <w:t>与上年度相比减少</w:t>
        </w:r>
      </w:ins>
      <w:ins w:id="37" w:author="CN=八宿县办公室/OU=昌都市八宿县财政局/OU=昌都市财政局/OU=西藏自治区财政厅/O=TIBET" w:date="2024-01-28T16:41:00Z">
        <w:r>
          <w:rPr>
            <w:rFonts w:hint="eastAsia" w:ascii="仿宋" w:hAnsi="仿宋" w:eastAsia="仿宋" w:cs="仿宋"/>
            <w:b w:val="0"/>
            <w:bCs/>
            <w:color w:val="auto"/>
            <w:sz w:val="32"/>
            <w:szCs w:val="32"/>
          </w:rPr>
          <w:t>1087721.29</w:t>
        </w:r>
      </w:ins>
      <w:ins w:id="38" w:author="CN=八宿县办公室/OU=昌都市八宿县财政局/OU=昌都市财政局/OU=西藏自治区财政厅/O=TIBET" w:date="2024-01-28T16:41:00Z">
        <w:r>
          <w:rPr>
            <w:rFonts w:hint="eastAsia" w:ascii="仿宋" w:hAnsi="仿宋" w:eastAsia="仿宋" w:cs="仿宋"/>
            <w:b w:val="0"/>
            <w:bCs/>
            <w:color w:val="auto"/>
            <w:sz w:val="32"/>
            <w:szCs w:val="32"/>
            <w:lang w:eastAsia="zh-CN"/>
          </w:rPr>
          <w:t>元，减少</w:t>
        </w:r>
      </w:ins>
      <w:ins w:id="39" w:author="CN=八宿县办公室/OU=昌都市八宿县财政局/OU=昌都市财政局/OU=西藏自治区财政厅/O=TIBET" w:date="2024-01-28T16:41:00Z">
        <w:r>
          <w:rPr>
            <w:rFonts w:hint="eastAsia" w:ascii="仿宋" w:hAnsi="仿宋" w:eastAsia="仿宋" w:cs="仿宋"/>
            <w:b w:val="0"/>
            <w:bCs/>
            <w:color w:val="auto"/>
            <w:sz w:val="32"/>
            <w:szCs w:val="32"/>
          </w:rPr>
          <w:t>25.11</w:t>
        </w:r>
      </w:ins>
      <w:ins w:id="40" w:author="CN=八宿县办公室/OU=昌都市八宿县财政局/OU=昌都市财政局/OU=西藏自治区财政厅/O=TIBET" w:date="2024-01-28T16:41:00Z">
        <w:r>
          <w:rPr>
            <w:rFonts w:hint="eastAsia" w:ascii="仿宋" w:hAnsi="仿宋" w:eastAsia="仿宋" w:cs="仿宋"/>
            <w:b w:val="0"/>
            <w:bCs/>
            <w:color w:val="auto"/>
            <w:sz w:val="32"/>
            <w:szCs w:val="32"/>
            <w:lang w:val="en-US" w:eastAsia="zh-CN"/>
          </w:rPr>
          <w:t>%，因年初减少预算。</w:t>
        </w:r>
      </w:ins>
    </w:p>
    <w:p>
      <w:pPr>
        <w:snapToGrid w:val="0"/>
        <w:spacing w:line="520" w:lineRule="exact"/>
        <w:ind w:firstLine="643" w:firstLineChars="200"/>
        <w:outlineLvl w:val="0"/>
        <w:rPr>
          <w:ins w:id="41" w:author="CN=八宿县办公室/OU=昌都市八宿县财政局/OU=昌都市财政局/OU=西藏自治区财政厅/O=TIBET" w:date="2024-01-28T16:40:00Z"/>
          <w:rFonts w:hint="eastAsia" w:ascii="楷体_GB2312" w:hAnsi="仿宋" w:eastAsia="楷体_GB2312"/>
          <w:b/>
          <w:sz w:val="32"/>
          <w:szCs w:val="32"/>
        </w:rPr>
      </w:pPr>
    </w:p>
    <w:p>
      <w:pPr>
        <w:snapToGrid w:val="0"/>
        <w:spacing w:line="520" w:lineRule="exact"/>
        <w:ind w:firstLine="643" w:firstLineChars="200"/>
        <w:outlineLvl w:val="0"/>
        <w:rPr>
          <w:rFonts w:ascii="楷体_GB2312" w:hAnsi="仿宋" w:eastAsia="楷体_GB2312"/>
          <w:b/>
          <w:sz w:val="32"/>
          <w:szCs w:val="32"/>
        </w:rPr>
      </w:pPr>
      <w:r>
        <w:rPr>
          <w:rFonts w:hint="eastAsia" w:ascii="楷体_GB2312" w:hAnsi="仿宋" w:eastAsia="楷体_GB2312"/>
          <w:b/>
          <w:sz w:val="32"/>
          <w:szCs w:val="32"/>
        </w:rPr>
        <w:t>（二）收入支出预算执行情况。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当年收入支出预算执行基本情况，与上年度对比情况，包括增减绝对值与幅度，增减变动主要原因(可用柱形图或折线图)。</w:t>
      </w:r>
    </w:p>
    <w:p>
      <w:pPr>
        <w:pStyle w:val="2"/>
        <w:spacing w:after="0" w:line="576" w:lineRule="exact"/>
        <w:ind w:left="0" w:leftChars="0" w:firstLine="640" w:firstLineChars="200"/>
        <w:rPr>
          <w:ins w:id="42" w:author="CN=八宿县办公室/OU=昌都市八宿县财政局/OU=昌都市财政局/OU=西藏自治区财政厅/O=TIBET" w:date="2024-01-28T16:41:00Z"/>
          <w:rFonts w:hint="eastAsia" w:ascii="仿宋_GB2312" w:hAnsi="Times New Roman" w:eastAsia="仿宋_GB2312"/>
          <w:sz w:val="32"/>
          <w:szCs w:val="32"/>
        </w:rPr>
      </w:pPr>
      <w:ins w:id="43" w:author="CN=八宿县办公室/OU=昌都市八宿县财政局/OU=昌都市财政局/OU=西藏自治区财政厅/O=TIBET" w:date="2024-01-28T16:41:00Z">
        <w:r>
          <w:rPr>
            <w:rFonts w:hint="eastAsia" w:ascii="仿宋_GB2312" w:hAnsi="Times New Roman" w:eastAsia="仿宋_GB2312"/>
            <w:sz w:val="32"/>
            <w:szCs w:val="32"/>
            <w:lang w:eastAsia="zh-CN"/>
          </w:rPr>
          <w:t>表</w:t>
        </w:r>
      </w:ins>
      <w:ins w:id="44" w:author="CN=八宿县办公室/OU=昌都市八宿县财政局/OU=昌都市财政局/OU=西藏自治区财政厅/O=TIBET" w:date="2024-01-28T16:41:00Z">
        <w:r>
          <w:rPr>
            <w:rFonts w:hint="eastAsia" w:ascii="仿宋_GB2312" w:hAnsi="Times New Roman" w:eastAsia="仿宋_GB2312"/>
            <w:sz w:val="32"/>
            <w:szCs w:val="32"/>
            <w:lang w:val="en-US" w:eastAsia="zh-CN"/>
          </w:rPr>
          <w:t xml:space="preserve">1     </w:t>
        </w:r>
      </w:ins>
      <w:ins w:id="45" w:author="CN=八宿县办公室/OU=昌都市八宿县财政局/OU=昌都市财政局/OU=西藏自治区财政厅/O=TIBET" w:date="2024-01-28T16:41:00Z">
        <w:r>
          <w:rPr>
            <w:rFonts w:hint="eastAsia" w:ascii="仿宋_GB2312" w:hAnsi="Times New Roman" w:eastAsia="仿宋_GB2312"/>
            <w:sz w:val="32"/>
            <w:szCs w:val="32"/>
          </w:rPr>
          <w:t>收入、支出预算</w:t>
        </w:r>
      </w:ins>
      <w:ins w:id="46" w:author="CN=八宿县办公室/OU=昌都市八宿县财政局/OU=昌都市财政局/OU=西藏自治区财政厅/O=TIBET" w:date="2024-01-28T16:41:00Z">
        <w:r>
          <w:rPr>
            <w:rFonts w:hint="eastAsia" w:ascii="仿宋_GB2312" w:hAnsi="Times New Roman"/>
            <w:sz w:val="32"/>
            <w:szCs w:val="32"/>
            <w:lang w:eastAsia="zh-CN"/>
          </w:rPr>
          <w:t>执行基本</w:t>
        </w:r>
      </w:ins>
      <w:ins w:id="47" w:author="CN=八宿县办公室/OU=昌都市八宿县财政局/OU=昌都市财政局/OU=西藏自治区财政厅/O=TIBET" w:date="2024-01-28T16:41:00Z">
        <w:r>
          <w:rPr>
            <w:rFonts w:hint="eastAsia" w:ascii="仿宋_GB2312" w:hAnsi="Times New Roman" w:eastAsia="仿宋_GB2312"/>
            <w:sz w:val="32"/>
            <w:szCs w:val="32"/>
          </w:rPr>
          <w:t>情况</w:t>
        </w:r>
      </w:ins>
    </w:p>
    <w:tbl>
      <w:tblPr>
        <w:tblStyle w:val="12"/>
        <w:tblW w:w="8144" w:type="dxa"/>
        <w:jc w:val="center"/>
        <w:tblLayout w:type="fixed"/>
        <w:tblCellMar>
          <w:top w:w="0" w:type="dxa"/>
          <w:left w:w="0" w:type="dxa"/>
          <w:bottom w:w="0" w:type="dxa"/>
          <w:right w:w="0" w:type="dxa"/>
        </w:tblCellMar>
      </w:tblPr>
      <w:tblGrid>
        <w:gridCol w:w="2999"/>
        <w:gridCol w:w="2145"/>
        <w:gridCol w:w="3000"/>
      </w:tblGrid>
      <w:tr>
        <w:tblPrEx>
          <w:tblCellMar>
            <w:top w:w="0" w:type="dxa"/>
            <w:left w:w="0" w:type="dxa"/>
            <w:bottom w:w="0" w:type="dxa"/>
            <w:right w:w="0" w:type="dxa"/>
          </w:tblCellMar>
        </w:tblPrEx>
        <w:trPr>
          <w:trHeight w:val="285" w:hRule="atLeast"/>
          <w:jc w:val="center"/>
          <w:ins w:id="48" w:author="CN=八宿县办公室/OU=昌都市八宿县财政局/OU=昌都市财政局/OU=西藏自治区财政厅/O=TIBET" w:date="2024-01-28T16:41:00Z"/>
        </w:trPr>
        <w:tc>
          <w:tcPr>
            <w:tcW w:w="29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49"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50"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2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5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5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本年收入</w:t>
              </w:r>
            </w:ins>
          </w:p>
        </w:tc>
        <w:tc>
          <w:tcPr>
            <w:tcW w:w="3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53"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54"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本年支出</w:t>
              </w:r>
            </w:ins>
          </w:p>
        </w:tc>
      </w:tr>
      <w:tr>
        <w:tblPrEx>
          <w:tblCellMar>
            <w:top w:w="0" w:type="dxa"/>
            <w:left w:w="0" w:type="dxa"/>
            <w:bottom w:w="0" w:type="dxa"/>
            <w:right w:w="0" w:type="dxa"/>
          </w:tblCellMar>
        </w:tblPrEx>
        <w:trPr>
          <w:trHeight w:val="285" w:hRule="atLeast"/>
          <w:jc w:val="center"/>
          <w:ins w:id="55" w:author="CN=八宿县办公室/OU=昌都市八宿县财政局/OU=昌都市财政局/OU=西藏自治区财政厅/O=TIBET" w:date="2024-01-28T16:41:00Z"/>
        </w:trPr>
        <w:tc>
          <w:tcPr>
            <w:tcW w:w="29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56"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57"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人员经费</w:t>
              </w:r>
            </w:ins>
          </w:p>
        </w:tc>
        <w:tc>
          <w:tcPr>
            <w:tcW w:w="2145"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58"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59" w:author="CN=八宿县办公室/OU=昌都市八宿县财政局/OU=昌都市财政局/OU=西藏自治区财政厅/O=TIBET" w:date="2024-01-28T16:41:00Z">
              <w:r>
                <w:rPr>
                  <w:rFonts w:ascii="宋体" w:hAnsi="宋体" w:eastAsia="宋体" w:cs="宋体"/>
                  <w:sz w:val="24"/>
                  <w:szCs w:val="24"/>
                </w:rPr>
                <w:t>2368953.09</w:t>
              </w:r>
            </w:ins>
          </w:p>
        </w:tc>
        <w:tc>
          <w:tcPr>
            <w:tcW w:w="3000"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60"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61" w:author="CN=八宿县办公室/OU=昌都市八宿县财政局/OU=昌都市财政局/OU=西藏自治区财政厅/O=TIBET" w:date="2024-01-28T16:41:00Z">
              <w:r>
                <w:rPr>
                  <w:rFonts w:ascii="宋体" w:hAnsi="宋体" w:eastAsia="宋体" w:cs="宋体"/>
                  <w:sz w:val="24"/>
                  <w:szCs w:val="24"/>
                </w:rPr>
                <w:t>2368953.09</w:t>
              </w:r>
            </w:ins>
          </w:p>
        </w:tc>
      </w:tr>
      <w:tr>
        <w:tblPrEx>
          <w:tblCellMar>
            <w:top w:w="0" w:type="dxa"/>
            <w:left w:w="0" w:type="dxa"/>
            <w:bottom w:w="0" w:type="dxa"/>
            <w:right w:w="0" w:type="dxa"/>
          </w:tblCellMar>
        </w:tblPrEx>
        <w:trPr>
          <w:trHeight w:val="285" w:hRule="atLeast"/>
          <w:jc w:val="center"/>
          <w:ins w:id="62" w:author="CN=八宿县办公室/OU=昌都市八宿县财政局/OU=昌都市财政局/OU=西藏自治区财政厅/O=TIBET" w:date="2024-01-28T16:41:00Z"/>
        </w:trPr>
        <w:tc>
          <w:tcPr>
            <w:tcW w:w="29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63"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64"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公用经费</w:t>
              </w:r>
            </w:ins>
          </w:p>
        </w:tc>
        <w:tc>
          <w:tcPr>
            <w:tcW w:w="2145"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65"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66" w:author="ww" w:date="2024-02-06T16:18:00Z">
              <w:r>
                <w:rPr>
                  <w:rFonts w:ascii="宋体" w:hAnsi="宋体" w:eastAsia="宋体" w:cs="宋体"/>
                  <w:sz w:val="24"/>
                  <w:szCs w:val="24"/>
                </w:rPr>
                <w:t>114,163.40</w:t>
              </w:r>
            </w:ins>
            <w:ins w:id="67" w:author="CN=八宿县办公室/OU=昌都市八宿县财政局/OU=昌都市财政局/OU=西藏自治区财政厅/O=TIBET" w:date="2024-01-29T12:17:00Z">
              <w:del w:id="68" w:author="ww" w:date="2024-02-06T16:18:00Z">
                <w:r>
                  <w:rPr>
                    <w:rFonts w:ascii="宋体" w:hAnsi="宋体" w:eastAsia="宋体" w:cs="宋体"/>
                    <w:sz w:val="24"/>
                    <w:szCs w:val="24"/>
                  </w:rPr>
                  <w:delText>164,163.40</w:delText>
                </w:r>
              </w:del>
            </w:ins>
          </w:p>
        </w:tc>
        <w:tc>
          <w:tcPr>
            <w:tcW w:w="3000"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69"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70" w:author="CN=八宿县办公室/OU=昌都市八宿县财政局/OU=昌都市财政局/OU=西藏自治区财政厅/O=TIBET" w:date="2024-01-29T12:17:00Z">
              <w:r>
                <w:rPr>
                  <w:rFonts w:ascii="宋体" w:hAnsi="宋体" w:eastAsia="宋体" w:cs="宋体"/>
                  <w:sz w:val="24"/>
                  <w:szCs w:val="24"/>
                </w:rPr>
                <w:t>164,163.40</w:t>
              </w:r>
            </w:ins>
          </w:p>
        </w:tc>
      </w:tr>
      <w:tr>
        <w:tblPrEx>
          <w:tblCellMar>
            <w:top w:w="0" w:type="dxa"/>
            <w:left w:w="0" w:type="dxa"/>
            <w:bottom w:w="0" w:type="dxa"/>
            <w:right w:w="0" w:type="dxa"/>
          </w:tblCellMar>
        </w:tblPrEx>
        <w:trPr>
          <w:trHeight w:val="285" w:hRule="atLeast"/>
          <w:jc w:val="center"/>
          <w:ins w:id="71" w:author="CN=八宿县办公室/OU=昌都市八宿县财政局/OU=昌都市财政局/OU=西藏自治区财政厅/O=TIBET" w:date="2024-01-28T16:41:00Z"/>
        </w:trPr>
        <w:tc>
          <w:tcPr>
            <w:tcW w:w="29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72"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7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项目支出</w:t>
              </w:r>
            </w:ins>
          </w:p>
        </w:tc>
        <w:tc>
          <w:tcPr>
            <w:tcW w:w="2145" w:type="dxa"/>
            <w:tcBorders>
              <w:top w:val="nil"/>
              <w:left w:val="nil"/>
              <w:bottom w:val="single" w:color="000000" w:sz="4" w:space="0"/>
              <w:right w:val="single" w:color="000000" w:sz="4" w:space="0"/>
            </w:tcBorders>
            <w:noWrap/>
            <w:tcMar>
              <w:top w:w="15" w:type="dxa"/>
              <w:left w:w="15" w:type="dxa"/>
              <w:right w:w="15" w:type="dxa"/>
            </w:tcMar>
            <w:vAlign w:val="center"/>
          </w:tcPr>
          <w:tbl>
            <w:tblPr>
              <w:tblStyle w:val="12"/>
              <w:tblW w:w="3168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891"/>
              <w:gridCol w:w="158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ins w:id="74" w:author="CN=八宿县办公室/OU=昌都市八宿县财政局/OU=昌都市财政局/OU=西藏自治区财政厅/O=TIBET" w:date="2024-01-29T12:17:00Z"/>
              </w:trPr>
              <w:tc>
                <w:tcPr>
                  <w:tcW w:w="16200" w:type="dxa"/>
                  <w:noWrap w:val="0"/>
                  <w:vAlign w:val="center"/>
                </w:tcPr>
                <w:p>
                  <w:pPr>
                    <w:keepNext w:val="0"/>
                    <w:keepLines w:val="0"/>
                    <w:widowControl/>
                    <w:suppressLineNumbers w:val="0"/>
                    <w:jc w:val="left"/>
                    <w:rPr>
                      <w:ins w:id="75" w:author="CN=八宿县办公室/OU=昌都市八宿县财政局/OU=昌都市财政局/OU=西藏自治区财政厅/O=TIBET" w:date="2024-01-29T12:17:00Z"/>
                    </w:rPr>
                  </w:pPr>
                  <w:ins w:id="76" w:author="ww" w:date="2024-02-06T16:18:00Z">
                    <w:r>
                      <w:rPr>
                        <w:rFonts w:ascii="宋体" w:hAnsi="宋体" w:eastAsia="宋体" w:cs="宋体"/>
                        <w:sz w:val="24"/>
                        <w:szCs w:val="24"/>
                      </w:rPr>
                      <w:t>3,215,677.65</w:t>
                    </w:r>
                  </w:ins>
                  <w:ins w:id="77" w:author="CN=八宿县办公室/OU=昌都市八宿县财政局/OU=昌都市财政局/OU=西藏自治区财政厅/O=TIBET" w:date="2024-01-29T12:17:00Z">
                    <w:del w:id="78" w:author="ww" w:date="2024-02-06T16:18:00Z">
                      <w:r>
                        <w:rPr>
                          <w:rFonts w:ascii="宋体" w:hAnsi="宋体" w:eastAsia="宋体" w:cs="宋体"/>
                          <w:kern w:val="0"/>
                          <w:sz w:val="24"/>
                          <w:szCs w:val="24"/>
                          <w:lang w:val="en-US" w:eastAsia="zh-CN" w:bidi="ar"/>
                        </w:rPr>
                        <w:delText>3,165,677.65</w:delText>
                      </w:r>
                    </w:del>
                  </w:ins>
                </w:p>
              </w:tc>
              <w:tc>
                <w:tcPr>
                  <w:tcW w:w="16200" w:type="dxa"/>
                  <w:noWrap w:val="0"/>
                  <w:vAlign w:val="center"/>
                </w:tcPr>
                <w:p>
                  <w:pPr>
                    <w:rPr>
                      <w:ins w:id="79" w:author="CN=八宿县办公室/OU=昌都市八宿县财政局/OU=昌都市财政局/OU=西藏自治区财政厅/O=TIBET" w:date="2024-01-29T12:17:00Z"/>
                      <w:rFonts w:hint="eastAsia" w:ascii="宋体"/>
                      <w:sz w:val="24"/>
                      <w:szCs w:val="24"/>
                    </w:rPr>
                  </w:pPr>
                </w:p>
              </w:tc>
            </w:tr>
          </w:tbl>
          <w:p>
            <w:pPr>
              <w:keepNext w:val="0"/>
              <w:keepLines w:val="0"/>
              <w:widowControl/>
              <w:suppressLineNumbers w:val="0"/>
              <w:ind w:firstLine="220" w:firstLineChars="100"/>
              <w:jc w:val="center"/>
              <w:textAlignment w:val="center"/>
              <w:rPr>
                <w:ins w:id="80" w:author="CN=八宿县办公室/OU=昌都市八宿县财政局/OU=昌都市财政局/OU=西藏自治区财政厅/O=TIBET" w:date="2024-01-28T16:41:00Z"/>
                <w:rFonts w:hint="eastAsia" w:ascii="宋体" w:hAnsi="宋体" w:eastAsia="宋体" w:cs="宋体"/>
                <w:i w:val="0"/>
                <w:color w:val="000000"/>
                <w:sz w:val="22"/>
                <w:szCs w:val="22"/>
                <w:highlight w:val="yellow"/>
                <w:u w:val="none"/>
              </w:rPr>
            </w:pPr>
          </w:p>
        </w:tc>
        <w:tc>
          <w:tcPr>
            <w:tcW w:w="3000" w:type="dxa"/>
            <w:tcBorders>
              <w:top w:val="nil"/>
              <w:left w:val="nil"/>
              <w:bottom w:val="single" w:color="000000" w:sz="4" w:space="0"/>
              <w:right w:val="single" w:color="000000" w:sz="4" w:space="0"/>
            </w:tcBorders>
            <w:noWrap/>
            <w:tcMar>
              <w:top w:w="15" w:type="dxa"/>
              <w:left w:w="15" w:type="dxa"/>
              <w:right w:w="15" w:type="dxa"/>
            </w:tcMar>
            <w:vAlign w:val="center"/>
          </w:tcPr>
          <w:tbl>
            <w:tblPr>
              <w:tblStyle w:val="12"/>
              <w:tblW w:w="3168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891"/>
              <w:gridCol w:w="158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ins w:id="81" w:author="CN=八宿县办公室/OU=昌都市八宿县财政局/OU=昌都市财政局/OU=西藏自治区财政厅/O=TIBET" w:date="2024-01-29T12:17:00Z"/>
              </w:trPr>
              <w:tc>
                <w:tcPr>
                  <w:tcW w:w="16200" w:type="dxa"/>
                  <w:noWrap w:val="0"/>
                  <w:vAlign w:val="center"/>
                </w:tcPr>
                <w:p>
                  <w:pPr>
                    <w:keepNext w:val="0"/>
                    <w:keepLines w:val="0"/>
                    <w:widowControl/>
                    <w:suppressLineNumbers w:val="0"/>
                    <w:jc w:val="left"/>
                    <w:rPr>
                      <w:ins w:id="82" w:author="CN=八宿县办公室/OU=昌都市八宿县财政局/OU=昌都市财政局/OU=西藏自治区财政厅/O=TIBET" w:date="2024-01-29T12:17:00Z"/>
                    </w:rPr>
                  </w:pPr>
                  <w:ins w:id="83" w:author="CN=八宿县办公室/OU=昌都市八宿县财政局/OU=昌都市财政局/OU=西藏自治区财政厅/O=TIBET" w:date="2024-01-29T12:17:00Z">
                    <w:r>
                      <w:rPr>
                        <w:rFonts w:ascii="宋体" w:hAnsi="宋体" w:eastAsia="宋体" w:cs="宋体"/>
                        <w:kern w:val="0"/>
                        <w:sz w:val="24"/>
                        <w:szCs w:val="24"/>
                        <w:lang w:val="en-US" w:eastAsia="zh-CN" w:bidi="ar"/>
                      </w:rPr>
                      <w:t>3,165,677.65</w:t>
                    </w:r>
                  </w:ins>
                </w:p>
              </w:tc>
              <w:tc>
                <w:tcPr>
                  <w:tcW w:w="16200" w:type="dxa"/>
                  <w:noWrap w:val="0"/>
                  <w:vAlign w:val="center"/>
                </w:tcPr>
                <w:p>
                  <w:pPr>
                    <w:rPr>
                      <w:ins w:id="84" w:author="CN=八宿县办公室/OU=昌都市八宿县财政局/OU=昌都市财政局/OU=西藏自治区财政厅/O=TIBET" w:date="2024-01-29T12:17:00Z"/>
                      <w:rFonts w:hint="eastAsia" w:ascii="宋体"/>
                      <w:sz w:val="24"/>
                      <w:szCs w:val="24"/>
                    </w:rPr>
                  </w:pPr>
                </w:p>
              </w:tc>
            </w:tr>
          </w:tbl>
          <w:p>
            <w:pPr>
              <w:keepNext w:val="0"/>
              <w:keepLines w:val="0"/>
              <w:widowControl/>
              <w:suppressLineNumbers w:val="0"/>
              <w:ind w:firstLine="220" w:firstLineChars="100"/>
              <w:jc w:val="center"/>
              <w:textAlignment w:val="center"/>
              <w:rPr>
                <w:ins w:id="85" w:author="CN=八宿县办公室/OU=昌都市八宿县财政局/OU=昌都市财政局/OU=西藏自治区财政厅/O=TIBET" w:date="2024-01-28T16:41:00Z"/>
                <w:rFonts w:hint="eastAsia" w:ascii="宋体" w:hAnsi="宋体" w:eastAsia="宋体" w:cs="宋体"/>
                <w:i w:val="0"/>
                <w:color w:val="000000"/>
                <w:sz w:val="22"/>
                <w:szCs w:val="22"/>
                <w:highlight w:val="yellow"/>
                <w:u w:val="none"/>
              </w:rPr>
            </w:pPr>
          </w:p>
        </w:tc>
      </w:tr>
    </w:tbl>
    <w:p>
      <w:pPr>
        <w:pStyle w:val="2"/>
        <w:spacing w:after="0" w:line="576" w:lineRule="exact"/>
        <w:ind w:left="0" w:leftChars="0"/>
        <w:rPr>
          <w:ins w:id="86" w:author="CN=八宿县办公室/OU=昌都市八宿县财政局/OU=昌都市财政局/OU=西藏自治区财政厅/O=TIBET" w:date="2024-01-28T16:41:00Z"/>
          <w:rFonts w:hint="eastAsia" w:ascii="仿宋_GB2312" w:hAnsi="仿宋" w:eastAsia="仿宋_GB2312"/>
          <w:sz w:val="32"/>
          <w:szCs w:val="32"/>
        </w:rPr>
      </w:pPr>
      <w:ins w:id="87" w:author="CN=八宿县办公室/OU=昌都市八宿县财政局/OU=昌都市财政局/OU=西藏自治区财政厅/O=TIBET" w:date="2024-01-28T16:41:00Z">
        <w:r>
          <w:rPr>
            <w:rFonts w:hint="eastAsia" w:ascii="仿宋_GB2312" w:hAnsi="仿宋" w:eastAsia="仿宋_GB2312"/>
            <w:sz w:val="32"/>
            <w:szCs w:val="32"/>
            <w:lang w:eastAsia="zh-CN"/>
          </w:rPr>
          <w:t>表</w:t>
        </w:r>
      </w:ins>
      <w:ins w:id="88" w:author="CN=八宿县办公室/OU=昌都市八宿县财政局/OU=昌都市财政局/OU=西藏自治区财政厅/O=TIBET" w:date="2024-01-28T16:41:00Z">
        <w:r>
          <w:rPr>
            <w:rFonts w:hint="eastAsia" w:ascii="仿宋_GB2312" w:hAnsi="仿宋" w:eastAsia="仿宋_GB2312"/>
            <w:sz w:val="32"/>
            <w:szCs w:val="32"/>
            <w:lang w:val="en-US" w:eastAsia="zh-CN"/>
          </w:rPr>
          <w:t xml:space="preserve">2     </w:t>
        </w:r>
      </w:ins>
      <w:ins w:id="89" w:author="CN=八宿县办公室/OU=昌都市八宿县财政局/OU=昌都市财政局/OU=西藏自治区财政厅/O=TIBET" w:date="2024-01-28T16:41:00Z">
        <w:r>
          <w:rPr>
            <w:rFonts w:hint="eastAsia" w:ascii="仿宋_GB2312" w:hAnsi="仿宋" w:eastAsia="仿宋_GB2312"/>
            <w:sz w:val="32"/>
            <w:szCs w:val="32"/>
          </w:rPr>
          <w:t>上年对比情况及增减变动原因</w:t>
        </w:r>
      </w:ins>
    </w:p>
    <w:tbl>
      <w:tblPr>
        <w:tblStyle w:val="12"/>
        <w:tblW w:w="8164" w:type="dxa"/>
        <w:tblInd w:w="77" w:type="dxa"/>
        <w:tblLayout w:type="fixed"/>
        <w:tblCellMar>
          <w:top w:w="0" w:type="dxa"/>
          <w:left w:w="0" w:type="dxa"/>
          <w:bottom w:w="0" w:type="dxa"/>
          <w:right w:w="0" w:type="dxa"/>
        </w:tblCellMar>
      </w:tblPr>
      <w:tblGrid>
        <w:gridCol w:w="1733"/>
        <w:gridCol w:w="1935"/>
        <w:gridCol w:w="1830"/>
        <w:gridCol w:w="1365"/>
        <w:gridCol w:w="1301"/>
      </w:tblGrid>
      <w:tr>
        <w:tblPrEx>
          <w:tblCellMar>
            <w:top w:w="0" w:type="dxa"/>
            <w:left w:w="0" w:type="dxa"/>
            <w:bottom w:w="0" w:type="dxa"/>
            <w:right w:w="0" w:type="dxa"/>
          </w:tblCellMar>
        </w:tblPrEx>
        <w:trPr>
          <w:trHeight w:val="285" w:hRule="atLeast"/>
          <w:ins w:id="90" w:author="CN=八宿县办公室/OU=昌都市八宿县财政局/OU=昌都市财政局/OU=西藏自治区财政厅/O=TIBET" w:date="2024-01-28T16:41:00Z"/>
        </w:trPr>
        <w:tc>
          <w:tcPr>
            <w:tcW w:w="17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9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9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19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93"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94"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本年</w:t>
              </w:r>
            </w:ins>
          </w:p>
        </w:tc>
        <w:tc>
          <w:tcPr>
            <w:tcW w:w="18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95"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96"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上年</w:t>
              </w:r>
            </w:ins>
          </w:p>
        </w:tc>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97"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98"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增减度</w:t>
              </w:r>
            </w:ins>
          </w:p>
        </w:tc>
        <w:tc>
          <w:tcPr>
            <w:tcW w:w="13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99"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00"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原因</w:t>
              </w:r>
            </w:ins>
          </w:p>
        </w:tc>
      </w:tr>
      <w:tr>
        <w:tblPrEx>
          <w:tblCellMar>
            <w:top w:w="0" w:type="dxa"/>
            <w:left w:w="0" w:type="dxa"/>
            <w:bottom w:w="0" w:type="dxa"/>
            <w:right w:w="0" w:type="dxa"/>
          </w:tblCellMar>
        </w:tblPrEx>
        <w:trPr>
          <w:trHeight w:val="357" w:hRule="atLeast"/>
          <w:ins w:id="101" w:author="CN=八宿县办公室/OU=昌都市八宿县财政局/OU=昌都市财政局/OU=西藏自治区财政厅/O=TIBET" w:date="2024-01-28T16:41:00Z"/>
        </w:trPr>
        <w:tc>
          <w:tcPr>
            <w:tcW w:w="17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02"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0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人员经费</w:t>
              </w:r>
            </w:ins>
          </w:p>
        </w:tc>
        <w:tc>
          <w:tcPr>
            <w:tcW w:w="1935"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04"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05" w:author="CN=八宿县办公室/OU=昌都市八宿县财政局/OU=昌都市财政局/OU=西藏自治区财政厅/O=TIBET" w:date="2024-01-28T16:41:00Z">
              <w:r>
                <w:rPr>
                  <w:rFonts w:ascii="宋体" w:hAnsi="宋体" w:eastAsia="宋体" w:cs="宋体"/>
                  <w:sz w:val="24"/>
                  <w:szCs w:val="24"/>
                </w:rPr>
                <w:t>2368953.09</w:t>
              </w:r>
            </w:ins>
          </w:p>
        </w:tc>
        <w:tc>
          <w:tcPr>
            <w:tcW w:w="18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06"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07" w:author="CN=八宿县办公室/OU=昌都市八宿县财政局/OU=昌都市财政局/OU=西藏自治区财政厅/O=TIBET" w:date="2024-01-28T16:41:00Z">
              <w:r>
                <w:rPr>
                  <w:rFonts w:ascii="宋体" w:hAnsi="宋体" w:eastAsia="宋体" w:cs="宋体"/>
                  <w:sz w:val="24"/>
                  <w:szCs w:val="24"/>
                </w:rPr>
                <w:t>1901999.13</w:t>
              </w:r>
            </w:ins>
          </w:p>
        </w:tc>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08"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09" w:author="CN=八宿县办公室/OU=昌都市八宿县财政局/OU=昌都市财政局/OU=西藏自治区财政厅/O=TIBET" w:date="2024-01-28T16:41:00Z">
              <w:r>
                <w:rPr>
                  <w:rFonts w:ascii="宋体" w:hAnsi="宋体" w:eastAsia="宋体" w:cs="宋体"/>
                  <w:sz w:val="24"/>
                  <w:szCs w:val="24"/>
                </w:rPr>
                <w:t>24.55</w:t>
              </w:r>
            </w:ins>
            <w:ins w:id="110" w:author="CN=八宿县办公室/OU=昌都市八宿县财政局/OU=昌都市财政局/OU=西藏自治区财政厅/O=TIBET" w:date="2024-01-28T16:41:00Z">
              <w:r>
                <w:rPr>
                  <w:rFonts w:hint="eastAsia" w:ascii="宋体" w:hAnsi="宋体" w:cs="宋体"/>
                  <w:sz w:val="24"/>
                  <w:szCs w:val="24"/>
                  <w:lang w:val="en-US" w:eastAsia="zh-CN"/>
                </w:rPr>
                <w:t>%</w:t>
              </w:r>
            </w:ins>
          </w:p>
        </w:tc>
        <w:tc>
          <w:tcPr>
            <w:tcW w:w="13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1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1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新调入两人</w:t>
              </w:r>
            </w:ins>
          </w:p>
        </w:tc>
      </w:tr>
      <w:tr>
        <w:tblPrEx>
          <w:tblCellMar>
            <w:top w:w="0" w:type="dxa"/>
            <w:left w:w="0" w:type="dxa"/>
            <w:bottom w:w="0" w:type="dxa"/>
            <w:right w:w="0" w:type="dxa"/>
          </w:tblCellMar>
        </w:tblPrEx>
        <w:trPr>
          <w:trHeight w:val="285" w:hRule="atLeast"/>
          <w:ins w:id="113" w:author="CN=八宿县办公室/OU=昌都市八宿县财政局/OU=昌都市财政局/OU=西藏自治区财政厅/O=TIBET" w:date="2024-01-28T16:41:00Z"/>
        </w:trPr>
        <w:tc>
          <w:tcPr>
            <w:tcW w:w="17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14"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15"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公用经费</w:t>
              </w:r>
            </w:ins>
          </w:p>
        </w:tc>
        <w:tc>
          <w:tcPr>
            <w:tcW w:w="1935"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16"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17" w:author="ww" w:date="2024-02-06T16:18:00Z">
              <w:r>
                <w:rPr>
                  <w:rFonts w:ascii="宋体" w:hAnsi="宋体" w:eastAsia="宋体" w:cs="宋体"/>
                  <w:sz w:val="24"/>
                  <w:szCs w:val="24"/>
                </w:rPr>
                <w:t>114,163.40</w:t>
              </w:r>
            </w:ins>
            <w:ins w:id="118" w:author="CN=八宿县办公室/OU=昌都市八宿县财政局/OU=昌都市财政局/OU=西藏自治区财政厅/O=TIBET" w:date="2024-01-29T12:17:00Z">
              <w:del w:id="119" w:author="ww" w:date="2024-02-06T16:18:00Z">
                <w:r>
                  <w:rPr>
                    <w:rFonts w:ascii="宋体" w:hAnsi="宋体" w:eastAsia="宋体" w:cs="宋体"/>
                    <w:sz w:val="24"/>
                    <w:szCs w:val="24"/>
                  </w:rPr>
                  <w:delText>164,163.40</w:delText>
                </w:r>
              </w:del>
            </w:ins>
          </w:p>
        </w:tc>
        <w:tc>
          <w:tcPr>
            <w:tcW w:w="18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20"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21" w:author="CN=八宿县办公室/OU=昌都市八宿县财政局/OU=昌都市财政局/OU=西藏自治区财政厅/O=TIBET" w:date="2024-01-28T16:41:00Z">
              <w:r>
                <w:rPr>
                  <w:rFonts w:ascii="宋体" w:hAnsi="宋体" w:eastAsia="宋体" w:cs="宋体"/>
                  <w:sz w:val="24"/>
                  <w:szCs w:val="24"/>
                </w:rPr>
                <w:t>73353.50</w:t>
              </w:r>
            </w:ins>
          </w:p>
        </w:tc>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22"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ins w:id="123" w:author="ww" w:date="2024-02-06T16:19:00Z">
              <w:r>
                <w:rPr>
                  <w:rFonts w:hint="eastAsia" w:ascii="宋体" w:hAnsi="宋体" w:eastAsia="宋体" w:cs="宋体"/>
                  <w:sz w:val="24"/>
                  <w:szCs w:val="24"/>
                  <w:lang w:val="en-US" w:eastAsia="zh-CN"/>
                </w:rPr>
                <w:t>35.75</w:t>
              </w:r>
            </w:ins>
            <w:ins w:id="124" w:author="ww" w:date="2024-02-06T16:19:00Z">
              <w:r>
                <w:rPr>
                  <w:rFonts w:hint="eastAsia" w:ascii="宋体" w:hAnsi="宋体" w:cs="宋体"/>
                  <w:sz w:val="24"/>
                  <w:szCs w:val="24"/>
                  <w:lang w:val="en-US" w:eastAsia="zh-CN"/>
                </w:rPr>
                <w:t>%</w:t>
              </w:r>
            </w:ins>
            <w:ins w:id="125" w:author="CN=八宿县办公室/OU=昌都市八宿县财政局/OU=昌都市财政局/OU=西藏自治区财政厅/O=TIBET" w:date="2024-01-29T12:18:00Z">
              <w:del w:id="126" w:author="ww" w:date="2024-02-06T16:19:00Z">
                <w:r>
                  <w:rPr>
                    <w:rFonts w:hint="eastAsia" w:ascii="宋体" w:hAnsi="宋体" w:eastAsia="宋体" w:cs="宋体"/>
                    <w:sz w:val="24"/>
                    <w:szCs w:val="24"/>
                    <w:lang w:val="en-US" w:eastAsia="zh-CN"/>
                  </w:rPr>
                  <w:delText>55.32</w:delText>
                </w:r>
              </w:del>
            </w:ins>
            <w:ins w:id="127" w:author="CN=八宿县办公室/OU=昌都市八宿县财政局/OU=昌都市财政局/OU=西藏自治区财政厅/O=TIBET" w:date="2024-01-28T16:41:00Z">
              <w:del w:id="128" w:author="ww" w:date="2024-02-06T16:19:00Z">
                <w:r>
                  <w:rPr>
                    <w:rFonts w:hint="eastAsia" w:ascii="宋体" w:hAnsi="宋体" w:cs="宋体"/>
                    <w:sz w:val="24"/>
                    <w:szCs w:val="24"/>
                    <w:lang w:val="en-US" w:eastAsia="zh-CN"/>
                  </w:rPr>
                  <w:delText>%</w:delText>
                </w:r>
              </w:del>
            </w:ins>
          </w:p>
        </w:tc>
        <w:tc>
          <w:tcPr>
            <w:tcW w:w="13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29"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30"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新调入两人</w:t>
              </w:r>
            </w:ins>
          </w:p>
        </w:tc>
      </w:tr>
      <w:tr>
        <w:tblPrEx>
          <w:tblCellMar>
            <w:top w:w="0" w:type="dxa"/>
            <w:left w:w="0" w:type="dxa"/>
            <w:bottom w:w="0" w:type="dxa"/>
            <w:right w:w="0" w:type="dxa"/>
          </w:tblCellMar>
        </w:tblPrEx>
        <w:trPr>
          <w:trHeight w:val="285" w:hRule="atLeast"/>
          <w:ins w:id="131" w:author="CN=八宿县办公室/OU=昌都市八宿县财政局/OU=昌都市财政局/OU=西藏自治区财政厅/O=TIBET" w:date="2024-01-28T16:41:00Z"/>
        </w:trPr>
        <w:tc>
          <w:tcPr>
            <w:tcW w:w="17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32"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3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项目支出</w:t>
              </w:r>
            </w:ins>
          </w:p>
        </w:tc>
        <w:tc>
          <w:tcPr>
            <w:tcW w:w="1935"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240" w:firstLineChars="100"/>
              <w:jc w:val="center"/>
              <w:textAlignment w:val="center"/>
              <w:rPr>
                <w:ins w:id="134" w:author="CN=八宿县办公室/OU=昌都市八宿县财政局/OU=昌都市财政局/OU=西藏自治区财政厅/O=TIBET" w:date="2024-01-28T16:41:00Z"/>
                <w:rFonts w:hint="eastAsia" w:ascii="宋体" w:hAnsi="宋体" w:eastAsia="宋体" w:cs="宋体"/>
                <w:i w:val="0"/>
                <w:color w:val="000000"/>
                <w:sz w:val="22"/>
                <w:szCs w:val="22"/>
                <w:highlight w:val="yellow"/>
                <w:u w:val="none"/>
              </w:rPr>
            </w:pPr>
            <w:ins w:id="135" w:author="ww" w:date="2024-02-06T16:18:00Z">
              <w:r>
                <w:rPr>
                  <w:rFonts w:ascii="宋体" w:hAnsi="宋体" w:eastAsia="宋体" w:cs="宋体"/>
                  <w:sz w:val="24"/>
                  <w:szCs w:val="24"/>
                </w:rPr>
                <w:t>3,215,677.65</w:t>
              </w:r>
            </w:ins>
            <w:ins w:id="136" w:author="CN=八宿县办公室/OU=昌都市八宿县财政局/OU=昌都市财政局/OU=西藏自治区财政厅/O=TIBET" w:date="2024-01-29T12:17:00Z">
              <w:del w:id="137" w:author="ww" w:date="2024-02-06T16:18:00Z">
                <w:r>
                  <w:rPr>
                    <w:rFonts w:ascii="宋体" w:hAnsi="宋体" w:eastAsia="宋体" w:cs="宋体"/>
                    <w:kern w:val="0"/>
                    <w:sz w:val="24"/>
                    <w:szCs w:val="24"/>
                    <w:lang w:val="en-US" w:eastAsia="zh-CN" w:bidi="ar"/>
                  </w:rPr>
                  <w:delText>3,165,677.65</w:delText>
                </w:r>
              </w:del>
            </w:ins>
          </w:p>
        </w:tc>
        <w:tc>
          <w:tcPr>
            <w:tcW w:w="18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38" w:author="CN=八宿县办公室/OU=昌都市八宿县财政局/OU=昌都市财政局/OU=西藏自治区财政厅/O=TIBET" w:date="2024-01-28T16:41:00Z"/>
                <w:rFonts w:hint="eastAsia" w:ascii="宋体" w:hAnsi="宋体" w:eastAsia="宋体" w:cs="宋体"/>
                <w:i w:val="0"/>
                <w:color w:val="000000"/>
                <w:sz w:val="22"/>
                <w:szCs w:val="22"/>
                <w:highlight w:val="yellow"/>
                <w:u w:val="none"/>
              </w:rPr>
            </w:pPr>
            <w:ins w:id="139" w:author="CN=八宿县办公室/OU=昌都市八宿县财政局/OU=昌都市财政局/OU=西藏自治区财政厅/O=TIBET" w:date="2024-01-28T16:41:00Z">
              <w:r>
                <w:rPr>
                  <w:rFonts w:ascii="宋体" w:hAnsi="宋体" w:eastAsia="宋体" w:cs="宋体"/>
                  <w:sz w:val="24"/>
                  <w:szCs w:val="24"/>
                </w:rPr>
                <w:t>2488887.89</w:t>
              </w:r>
            </w:ins>
          </w:p>
        </w:tc>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40" w:author="CN=八宿县办公室/OU=昌都市八宿县财政局/OU=昌都市财政局/OU=西藏自治区财政厅/O=TIBET" w:date="2024-01-28T16:41:00Z"/>
                <w:rFonts w:hint="default" w:ascii="宋体" w:hAnsi="宋体" w:eastAsia="宋体" w:cs="宋体"/>
                <w:i w:val="0"/>
                <w:color w:val="000000"/>
                <w:sz w:val="24"/>
                <w:szCs w:val="24"/>
                <w:highlight w:val="yellow"/>
                <w:u w:val="none"/>
                <w:lang w:val="en-US"/>
              </w:rPr>
            </w:pPr>
            <w:ins w:id="141" w:author="ww" w:date="2024-02-06T16:19:00Z">
              <w:r>
                <w:rPr>
                  <w:rFonts w:hint="eastAsia" w:ascii="宋体" w:hAnsi="宋体" w:eastAsia="宋体" w:cs="宋体"/>
                  <w:i w:val="0"/>
                  <w:color w:val="000000"/>
                  <w:kern w:val="0"/>
                  <w:sz w:val="24"/>
                  <w:szCs w:val="24"/>
                  <w:highlight w:val="none"/>
                  <w:u w:val="none"/>
                  <w:lang w:val="en-US" w:eastAsia="zh-CN" w:bidi="ar"/>
                </w:rPr>
                <w:t>22.60%</w:t>
              </w:r>
            </w:ins>
            <w:ins w:id="142" w:author="CN=八宿县办公室/OU=昌都市八宿县财政局/OU=昌都市财政局/OU=西藏自治区财政厅/O=TIBET" w:date="2024-01-29T12:19:00Z">
              <w:del w:id="143" w:author="ww" w:date="2024-02-06T16:19:00Z">
                <w:r>
                  <w:rPr>
                    <w:rFonts w:hint="eastAsia" w:ascii="宋体" w:hAnsi="宋体" w:eastAsia="宋体" w:cs="宋体"/>
                    <w:i w:val="0"/>
                    <w:color w:val="000000"/>
                    <w:kern w:val="0"/>
                    <w:sz w:val="24"/>
                    <w:szCs w:val="24"/>
                    <w:highlight w:val="none"/>
                    <w:u w:val="none"/>
                    <w:lang w:val="en-US" w:eastAsia="zh-CN" w:bidi="ar"/>
                  </w:rPr>
                  <w:delText>21.38</w:delText>
                </w:r>
              </w:del>
            </w:ins>
            <w:ins w:id="144" w:author="CN=八宿县办公室/OU=昌都市八宿县财政局/OU=昌都市财政局/OU=西藏自治区财政厅/O=TIBET" w:date="2024-01-28T16:41:00Z">
              <w:del w:id="145" w:author="ww" w:date="2024-02-06T16:19:00Z">
                <w:r>
                  <w:rPr>
                    <w:rFonts w:hint="eastAsia" w:ascii="宋体" w:hAnsi="宋体" w:eastAsia="宋体" w:cs="宋体"/>
                    <w:i w:val="0"/>
                    <w:color w:val="000000"/>
                    <w:kern w:val="0"/>
                    <w:sz w:val="24"/>
                    <w:szCs w:val="24"/>
                    <w:highlight w:val="none"/>
                    <w:u w:val="none"/>
                    <w:lang w:val="en-US" w:eastAsia="zh-CN" w:bidi="ar"/>
                  </w:rPr>
                  <w:delText>%</w:delText>
                </w:r>
              </w:del>
            </w:ins>
          </w:p>
        </w:tc>
        <w:tc>
          <w:tcPr>
            <w:tcW w:w="13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46"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rPr>
            </w:pPr>
            <w:ins w:id="147"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本年度项目支出增加</w:t>
              </w:r>
            </w:ins>
          </w:p>
        </w:tc>
      </w:tr>
    </w:tbl>
    <w:p>
      <w:pPr>
        <w:snapToGrid w:val="0"/>
        <w:spacing w:line="520" w:lineRule="exact"/>
        <w:ind w:firstLine="0" w:firstLineChars="0"/>
        <w:rPr>
          <w:ins w:id="149" w:author="CN=八宿县办公室/OU=昌都市八宿县财政局/OU=昌都市财政局/OU=西藏自治区财政厅/O=TIBET" w:date="2024-01-28T16:41:00Z"/>
          <w:rFonts w:hint="eastAsia" w:ascii="仿宋_GB2312" w:hAnsi="仿宋" w:eastAsia="仿宋_GB2312"/>
          <w:b/>
          <w:sz w:val="32"/>
          <w:szCs w:val="32"/>
        </w:rPr>
        <w:pPrChange w:id="148" w:author="Administrator" w:date="2025-02-14T17:50:36Z">
          <w:pPr>
            <w:snapToGrid w:val="0"/>
            <w:spacing w:line="520" w:lineRule="exact"/>
            <w:ind w:firstLine="643" w:firstLineChars="200"/>
          </w:pPr>
        </w:pPrChange>
      </w:pPr>
    </w:p>
    <w:p>
      <w:pPr>
        <w:snapToGrid w:val="0"/>
        <w:spacing w:line="520" w:lineRule="exact"/>
        <w:ind w:firstLine="0" w:firstLineChars="0"/>
        <w:rPr>
          <w:rFonts w:ascii="仿宋_GB2312" w:hAnsi="仿宋" w:eastAsia="仿宋_GB2312"/>
          <w:b/>
          <w:sz w:val="32"/>
          <w:szCs w:val="32"/>
        </w:rPr>
        <w:pPrChange w:id="150" w:author="Administrator" w:date="2025-02-14T17:50:39Z">
          <w:pPr>
            <w:snapToGrid w:val="0"/>
            <w:spacing w:line="520" w:lineRule="exact"/>
            <w:ind w:firstLine="643" w:firstLineChars="200"/>
          </w:pPr>
        </w:pPrChange>
      </w:pPr>
      <w:r>
        <w:rPr>
          <w:rFonts w:hint="eastAsia" w:ascii="仿宋_GB2312" w:hAnsi="仿宋" w:eastAsia="仿宋_GB2312"/>
          <w:b/>
          <w:sz w:val="32"/>
          <w:szCs w:val="32"/>
        </w:rPr>
        <w:t>1．收入支出与预算对比分析。</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（1）预、决算差异情况，可分收入支出功能科目、分单位、分收入支出具体项目逐项对比（可列表）。</w:t>
      </w:r>
    </w:p>
    <w:p>
      <w:pPr>
        <w:snapToGrid w:val="0"/>
        <w:spacing w:line="520" w:lineRule="exact"/>
        <w:ind w:firstLine="640" w:firstLineChars="200"/>
        <w:jc w:val="center"/>
        <w:rPr>
          <w:ins w:id="151" w:author="CN=八宿县办公室/OU=昌都市八宿县财政局/OU=昌都市财政局/OU=西藏自治区财政厅/O=TIBET" w:date="2024-01-28T16:41:00Z"/>
          <w:rFonts w:hint="eastAsia" w:ascii="仿宋_GB2312" w:hAnsi="仿宋" w:eastAsia="仿宋_GB2312"/>
          <w:sz w:val="32"/>
          <w:szCs w:val="32"/>
        </w:rPr>
      </w:pPr>
      <w:ins w:id="152" w:author="CN=八宿县办公室/OU=昌都市八宿县财政局/OU=昌都市财政局/OU=西藏自治区财政厅/O=TIBET" w:date="2024-01-28T16:41:00Z">
        <w:r>
          <w:rPr>
            <w:rFonts w:hint="eastAsia" w:ascii="仿宋_GB2312" w:hAnsi="仿宋" w:eastAsia="仿宋_GB2312"/>
            <w:sz w:val="32"/>
            <w:szCs w:val="32"/>
            <w:lang w:eastAsia="zh-CN"/>
          </w:rPr>
          <w:t>表</w:t>
        </w:r>
      </w:ins>
      <w:ins w:id="153" w:author="CN=八宿县办公室/OU=昌都市八宿县财政局/OU=昌都市财政局/OU=西藏自治区财政厅/O=TIBET" w:date="2024-01-28T16:41:00Z">
        <w:r>
          <w:rPr>
            <w:rFonts w:hint="eastAsia" w:ascii="仿宋_GB2312" w:hAnsi="仿宋" w:eastAsia="仿宋_GB2312"/>
            <w:sz w:val="32"/>
            <w:szCs w:val="32"/>
            <w:lang w:val="en-US" w:eastAsia="zh-CN"/>
          </w:rPr>
          <w:t xml:space="preserve">1    </w:t>
        </w:r>
      </w:ins>
      <w:ins w:id="154" w:author="CN=八宿县办公室/OU=昌都市八宿县财政局/OU=昌都市财政局/OU=西藏自治区财政厅/O=TIBET" w:date="2024-01-28T16:41:00Z">
        <w:r>
          <w:rPr>
            <w:rFonts w:hint="eastAsia" w:ascii="仿宋_GB2312" w:hAnsi="仿宋" w:eastAsia="仿宋_GB2312"/>
            <w:sz w:val="32"/>
            <w:szCs w:val="32"/>
          </w:rPr>
          <w:t>预、决算差异情况</w:t>
        </w:r>
      </w:ins>
    </w:p>
    <w:tbl>
      <w:tblPr>
        <w:tblStyle w:val="12"/>
        <w:tblW w:w="8230" w:type="dxa"/>
        <w:tblInd w:w="0" w:type="dxa"/>
        <w:tblLayout w:type="fixed"/>
        <w:tblCellMar>
          <w:top w:w="0" w:type="dxa"/>
          <w:left w:w="0" w:type="dxa"/>
          <w:bottom w:w="0" w:type="dxa"/>
          <w:right w:w="0" w:type="dxa"/>
        </w:tblCellMar>
      </w:tblPr>
      <w:tblGrid>
        <w:gridCol w:w="2070"/>
        <w:gridCol w:w="1639"/>
        <w:gridCol w:w="1704"/>
        <w:gridCol w:w="1510"/>
        <w:gridCol w:w="1307"/>
      </w:tblGrid>
      <w:tr>
        <w:tblPrEx>
          <w:tblCellMar>
            <w:top w:w="0" w:type="dxa"/>
            <w:left w:w="0" w:type="dxa"/>
            <w:bottom w:w="0" w:type="dxa"/>
            <w:right w:w="0" w:type="dxa"/>
          </w:tblCellMar>
        </w:tblPrEx>
        <w:trPr>
          <w:trHeight w:val="285" w:hRule="atLeast"/>
          <w:ins w:id="155" w:author="CN=八宿县办公室/OU=昌都市八宿县财政局/OU=昌都市财政局/OU=西藏自治区财政厅/O=TIBET" w:date="2024-01-28T16:41:00Z"/>
        </w:trPr>
        <w:tc>
          <w:tcPr>
            <w:tcW w:w="20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56"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57"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1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58"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59"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年初预算数</w:t>
              </w:r>
            </w:ins>
          </w:p>
        </w:tc>
        <w:tc>
          <w:tcPr>
            <w:tcW w:w="17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60"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61"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决算数</w:t>
              </w:r>
            </w:ins>
          </w:p>
        </w:tc>
        <w:tc>
          <w:tcPr>
            <w:tcW w:w="1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62"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6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增减额度</w:t>
              </w:r>
            </w:ins>
          </w:p>
        </w:tc>
        <w:tc>
          <w:tcPr>
            <w:tcW w:w="13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64"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65"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增长率%</w:t>
              </w:r>
            </w:ins>
          </w:p>
        </w:tc>
      </w:tr>
      <w:tr>
        <w:tblPrEx>
          <w:tblCellMar>
            <w:top w:w="0" w:type="dxa"/>
            <w:left w:w="0" w:type="dxa"/>
            <w:bottom w:w="0" w:type="dxa"/>
            <w:right w:w="0" w:type="dxa"/>
          </w:tblCellMar>
        </w:tblPrEx>
        <w:trPr>
          <w:trHeight w:val="285" w:hRule="atLeast"/>
          <w:ins w:id="166" w:author="CN=八宿县办公室/OU=昌都市八宿县财政局/OU=昌都市财政局/OU=西藏自治区财政厅/O=TIBET" w:date="2024-01-28T16:41:00Z"/>
        </w:trPr>
        <w:tc>
          <w:tcPr>
            <w:tcW w:w="20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67"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68" w:author="CN=八宿县办公室/OU=昌都市八宿县财政局/OU=昌都市财政局/OU=西藏自治区财政厅/O=TIBET" w:date="2024-01-28T16:41:00Z">
              <w:r>
                <w:rPr>
                  <w:rFonts w:ascii="宋体" w:hAnsi="宋体" w:eastAsia="宋体" w:cs="宋体"/>
                  <w:sz w:val="24"/>
                  <w:szCs w:val="24"/>
                </w:rPr>
                <w:t>一般公共预算财政拨款收入</w:t>
              </w:r>
            </w:ins>
          </w:p>
        </w:tc>
        <w:tc>
          <w:tcPr>
            <w:tcW w:w="1639"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69" w:author="CN=八宿县办公室/OU=昌都市八宿县财政局/OU=昌都市财政局/OU=西藏自治区财政厅/O=TIBET" w:date="2024-01-28T16:41:00Z"/>
                <w:rFonts w:hint="default" w:ascii="宋体" w:hAnsi="宋体" w:eastAsia="宋体" w:cs="宋体"/>
                <w:i w:val="0"/>
                <w:iCs w:val="0"/>
                <w:color w:val="000000"/>
                <w:kern w:val="2"/>
                <w:sz w:val="22"/>
                <w:szCs w:val="22"/>
                <w:u w:val="none"/>
                <w:lang w:val="en-US" w:eastAsia="zh-CN" w:bidi="ar-SA"/>
              </w:rPr>
            </w:pPr>
            <w:ins w:id="170" w:author="CN=八宿县办公室/OU=昌都市八宿县财政局/OU=昌都市财政局/OU=西藏自治区财政厅/O=TIBET" w:date="2024-01-28T16:41:00Z">
              <w:r>
                <w:rPr>
                  <w:rFonts w:ascii="宋体" w:hAnsi="宋体" w:eastAsia="宋体" w:cs="宋体"/>
                  <w:sz w:val="24"/>
                  <w:szCs w:val="24"/>
                </w:rPr>
                <w:t>3479166.89</w:t>
              </w:r>
            </w:ins>
          </w:p>
        </w:tc>
        <w:tc>
          <w:tcPr>
            <w:tcW w:w="1704"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71" w:author="CN=八宿县办公室/OU=昌都市八宿县财政局/OU=昌都市财政局/OU=西藏自治区财政厅/O=TIBET" w:date="2024-01-28T16:41:00Z"/>
                <w:rFonts w:hint="default" w:ascii="宋体" w:hAnsi="宋体" w:eastAsia="宋体" w:cs="宋体"/>
                <w:i w:val="0"/>
                <w:iCs w:val="0"/>
                <w:color w:val="000000"/>
                <w:kern w:val="2"/>
                <w:sz w:val="22"/>
                <w:szCs w:val="22"/>
                <w:u w:val="none"/>
                <w:lang w:val="en-US" w:eastAsia="zh-CN" w:bidi="ar-SA"/>
              </w:rPr>
            </w:pPr>
            <w:ins w:id="172" w:author="CN=八宿县办公室/OU=昌都市八宿县财政局/OU=昌都市财政局/OU=西藏自治区财政厅/O=TIBET" w:date="2024-01-28T16:41:00Z">
              <w:r>
                <w:rPr>
                  <w:rFonts w:ascii="宋体" w:hAnsi="宋体" w:eastAsia="宋体" w:cs="宋体"/>
                  <w:sz w:val="24"/>
                  <w:szCs w:val="24"/>
                </w:rPr>
                <w:t>5691108.14</w:t>
              </w:r>
            </w:ins>
          </w:p>
        </w:tc>
        <w:tc>
          <w:tcPr>
            <w:tcW w:w="1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73"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174"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2211941.25</w:t>
              </w:r>
            </w:ins>
          </w:p>
        </w:tc>
        <w:tc>
          <w:tcPr>
            <w:tcW w:w="13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75"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176"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38.87</w:t>
              </w:r>
            </w:ins>
          </w:p>
        </w:tc>
      </w:tr>
    </w:tbl>
    <w:p>
      <w:pPr>
        <w:snapToGrid w:val="0"/>
        <w:spacing w:line="520" w:lineRule="exact"/>
        <w:ind w:firstLine="640" w:firstLineChars="200"/>
        <w:jc w:val="center"/>
        <w:rPr>
          <w:ins w:id="177" w:author="CN=八宿县办公室/OU=昌都市八宿县财政局/OU=昌都市财政局/OU=西藏自治区财政厅/O=TIBET" w:date="2024-01-28T16:41:00Z"/>
          <w:rFonts w:hint="eastAsia" w:ascii="仿宋_GB2312" w:hAnsi="仿宋" w:eastAsia="仿宋_GB2312"/>
          <w:sz w:val="32"/>
          <w:szCs w:val="32"/>
        </w:rPr>
      </w:pPr>
      <w:ins w:id="178" w:author="CN=八宿县办公室/OU=昌都市八宿县财政局/OU=昌都市财政局/OU=西藏自治区财政厅/O=TIBET" w:date="2024-01-28T16:41:00Z">
        <w:r>
          <w:rPr>
            <w:rFonts w:hint="eastAsia" w:ascii="仿宋_GB2312" w:hAnsi="仿宋" w:eastAsia="仿宋_GB2312"/>
            <w:sz w:val="32"/>
            <w:szCs w:val="32"/>
            <w:lang w:val="en-US" w:eastAsia="zh-CN"/>
          </w:rPr>
          <w:t xml:space="preserve">表2   </w:t>
        </w:r>
      </w:ins>
      <w:ins w:id="179" w:author="CN=八宿县办公室/OU=昌都市八宿县财政局/OU=昌都市财政局/OU=西藏自治区财政厅/O=TIBET" w:date="2024-01-28T16:41:00Z">
        <w:r>
          <w:rPr>
            <w:rFonts w:hint="eastAsia" w:ascii="仿宋_GB2312" w:hAnsi="仿宋" w:eastAsia="仿宋_GB2312"/>
            <w:sz w:val="32"/>
            <w:szCs w:val="32"/>
          </w:rPr>
          <w:t>收入支出功能科目</w:t>
        </w:r>
      </w:ins>
    </w:p>
    <w:tbl>
      <w:tblPr>
        <w:tblStyle w:val="12"/>
        <w:tblW w:w="8239" w:type="dxa"/>
        <w:tblInd w:w="0" w:type="dxa"/>
        <w:tblLayout w:type="fixed"/>
        <w:tblCellMar>
          <w:top w:w="0" w:type="dxa"/>
          <w:left w:w="0" w:type="dxa"/>
          <w:bottom w:w="0" w:type="dxa"/>
          <w:right w:w="0" w:type="dxa"/>
        </w:tblCellMar>
      </w:tblPr>
      <w:tblGrid>
        <w:gridCol w:w="1850"/>
        <w:gridCol w:w="1690"/>
        <w:gridCol w:w="1792"/>
        <w:gridCol w:w="1478"/>
        <w:gridCol w:w="120"/>
        <w:gridCol w:w="1309"/>
      </w:tblGrid>
      <w:tr>
        <w:tblPrEx>
          <w:tblCellMar>
            <w:top w:w="0" w:type="dxa"/>
            <w:left w:w="0" w:type="dxa"/>
            <w:bottom w:w="0" w:type="dxa"/>
            <w:right w:w="0" w:type="dxa"/>
          </w:tblCellMar>
        </w:tblPrEx>
        <w:trPr>
          <w:trHeight w:val="285" w:hRule="atLeast"/>
          <w:ins w:id="180" w:author="CN=八宿县办公室/OU=昌都市八宿县财政局/OU=昌都市财政局/OU=西藏自治区财政厅/O=TIBET" w:date="2024-01-28T16:41:00Z"/>
        </w:trPr>
        <w:tc>
          <w:tcPr>
            <w:tcW w:w="1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8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8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1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83"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84"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年初预算数</w:t>
              </w:r>
            </w:ins>
          </w:p>
        </w:tc>
        <w:tc>
          <w:tcPr>
            <w:tcW w:w="17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85"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86"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决算数</w:t>
              </w:r>
            </w:ins>
          </w:p>
        </w:tc>
        <w:tc>
          <w:tcPr>
            <w:tcW w:w="147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87"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88"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增减额度</w:t>
              </w:r>
            </w:ins>
          </w:p>
        </w:tc>
        <w:tc>
          <w:tcPr>
            <w:tcW w:w="14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89"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90"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增长率%</w:t>
              </w:r>
            </w:ins>
          </w:p>
        </w:tc>
      </w:tr>
      <w:tr>
        <w:tblPrEx>
          <w:tblCellMar>
            <w:top w:w="0" w:type="dxa"/>
            <w:left w:w="0" w:type="dxa"/>
            <w:bottom w:w="0" w:type="dxa"/>
            <w:right w:w="0" w:type="dxa"/>
          </w:tblCellMar>
        </w:tblPrEx>
        <w:trPr>
          <w:trHeight w:val="285" w:hRule="atLeast"/>
          <w:ins w:id="191" w:author="CN=八宿县办公室/OU=昌都市八宿县财政局/OU=昌都市财政局/OU=西藏自治区财政厅/O=TIBET" w:date="2024-01-28T16:41:00Z"/>
        </w:trPr>
        <w:tc>
          <w:tcPr>
            <w:tcW w:w="18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192"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19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一般公共服务支出</w:t>
              </w:r>
            </w:ins>
          </w:p>
        </w:tc>
        <w:tc>
          <w:tcPr>
            <w:tcW w:w="169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194"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ins w:id="195" w:author="CN=八宿县办公室/OU=昌都市八宿县财政局/OU=昌都市财政局/OU=西藏自治区财政厅/O=TIBET" w:date="2024-01-28T16:41:00Z">
              <w:r>
                <w:rPr>
                  <w:rFonts w:ascii="宋体" w:hAnsi="宋体" w:eastAsia="宋体" w:cs="宋体"/>
                  <w:sz w:val="24"/>
                  <w:szCs w:val="24"/>
                </w:rPr>
                <w:t>2,825,466.89</w:t>
              </w:r>
            </w:ins>
          </w:p>
        </w:tc>
        <w:tc>
          <w:tcPr>
            <w:tcW w:w="17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tbl>
            <w:tblPr>
              <w:tblStyle w:val="12"/>
              <w:tblW w:w="3168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891"/>
              <w:gridCol w:w="158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ins w:id="196" w:author="CN=八宿县办公室/OU=昌都市八宿县财政局/OU=昌都市财政局/OU=西藏自治区财政厅/O=TIBET" w:date="2024-01-28T16:41:00Z"/>
              </w:trPr>
              <w:tc>
                <w:tcPr>
                  <w:tcW w:w="16200" w:type="dxa"/>
                  <w:noWrap w:val="0"/>
                  <w:vAlign w:val="center"/>
                </w:tcPr>
                <w:p>
                  <w:pPr>
                    <w:keepNext w:val="0"/>
                    <w:keepLines w:val="0"/>
                    <w:widowControl/>
                    <w:suppressLineNumbers w:val="0"/>
                    <w:jc w:val="left"/>
                    <w:rPr>
                      <w:ins w:id="197" w:author="CN=八宿县办公室/OU=昌都市八宿县财政局/OU=昌都市财政局/OU=西藏自治区财政厅/O=TIBET" w:date="2024-01-28T16:41:00Z"/>
                    </w:rPr>
                  </w:pPr>
                  <w:ins w:id="198" w:author="CN=八宿县办公室/OU=昌都市八宿县财政局/OU=昌都市财政局/OU=西藏自治区财政厅/O=TIBET" w:date="2024-01-28T16:41:00Z">
                    <w:r>
                      <w:rPr>
                        <w:rFonts w:ascii="宋体" w:hAnsi="宋体" w:eastAsia="宋体" w:cs="宋体"/>
                        <w:kern w:val="0"/>
                        <w:sz w:val="24"/>
                        <w:szCs w:val="24"/>
                        <w:lang w:val="en-US" w:eastAsia="zh-CN" w:bidi="ar"/>
                      </w:rPr>
                      <w:t>5,251,094.14</w:t>
                    </w:r>
                  </w:ins>
                </w:p>
              </w:tc>
              <w:tc>
                <w:tcPr>
                  <w:tcW w:w="16200" w:type="dxa"/>
                  <w:noWrap w:val="0"/>
                  <w:vAlign w:val="center"/>
                </w:tcPr>
                <w:p>
                  <w:pPr>
                    <w:rPr>
                      <w:ins w:id="199" w:author="CN=八宿县办公室/OU=昌都市八宿县财政局/OU=昌都市财政局/OU=西藏自治区财政厅/O=TIBET" w:date="2024-01-28T16:41:00Z"/>
                      <w:rFonts w:hint="eastAsia" w:ascii="宋体"/>
                      <w:sz w:val="24"/>
                      <w:szCs w:val="24"/>
                    </w:rPr>
                  </w:pPr>
                </w:p>
              </w:tc>
            </w:tr>
          </w:tbl>
          <w:p>
            <w:pPr>
              <w:keepNext w:val="0"/>
              <w:keepLines w:val="0"/>
              <w:widowControl/>
              <w:suppressLineNumbers w:val="0"/>
              <w:jc w:val="both"/>
              <w:textAlignment w:val="center"/>
              <w:rPr>
                <w:ins w:id="200"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p>
        </w:tc>
        <w:tc>
          <w:tcPr>
            <w:tcW w:w="15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01"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02"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2425627.25</w:t>
              </w:r>
            </w:ins>
          </w:p>
        </w:tc>
        <w:tc>
          <w:tcPr>
            <w:tcW w:w="13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03"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04"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46.19</w:t>
              </w:r>
            </w:ins>
          </w:p>
        </w:tc>
      </w:tr>
    </w:tbl>
    <w:p>
      <w:pPr>
        <w:snapToGrid w:val="0"/>
        <w:spacing w:line="520" w:lineRule="exact"/>
        <w:ind w:firstLine="640" w:firstLineChars="200"/>
        <w:jc w:val="center"/>
        <w:rPr>
          <w:ins w:id="205" w:author="CN=八宿县办公室/OU=昌都市八宿县财政局/OU=昌都市财政局/OU=西藏自治区财政厅/O=TIBET" w:date="2024-01-28T16:41:00Z"/>
          <w:rFonts w:hint="eastAsia" w:ascii="仿宋_GB2312" w:hAnsi="仿宋" w:eastAsia="仿宋_GB2312"/>
          <w:sz w:val="32"/>
          <w:szCs w:val="32"/>
        </w:rPr>
      </w:pPr>
      <w:ins w:id="206" w:author="CN=八宿县办公室/OU=昌都市八宿县财政局/OU=昌都市财政局/OU=西藏自治区财政厅/O=TIBET" w:date="2024-01-28T16:41:00Z">
        <w:r>
          <w:rPr>
            <w:rFonts w:hint="eastAsia" w:ascii="仿宋_GB2312" w:hAnsi="仿宋" w:eastAsia="仿宋_GB2312"/>
            <w:sz w:val="32"/>
            <w:szCs w:val="32"/>
            <w:lang w:val="en-US" w:eastAsia="zh-CN"/>
          </w:rPr>
          <w:t xml:space="preserve">表3   </w:t>
        </w:r>
      </w:ins>
      <w:ins w:id="207" w:author="CN=八宿县办公室/OU=昌都市八宿县财政局/OU=昌都市财政局/OU=西藏自治区财政厅/O=TIBET" w:date="2024-01-28T16:41:00Z">
        <w:r>
          <w:rPr>
            <w:rFonts w:hint="eastAsia" w:ascii="仿宋_GB2312" w:hAnsi="仿宋" w:eastAsia="仿宋_GB2312"/>
            <w:sz w:val="32"/>
            <w:szCs w:val="32"/>
          </w:rPr>
          <w:t>支出项目逐项对比</w:t>
        </w:r>
      </w:ins>
    </w:p>
    <w:tbl>
      <w:tblPr>
        <w:tblStyle w:val="12"/>
        <w:tblW w:w="8275" w:type="dxa"/>
        <w:jc w:val="center"/>
        <w:tblLayout w:type="fixed"/>
        <w:tblCellMar>
          <w:top w:w="0" w:type="dxa"/>
          <w:left w:w="0" w:type="dxa"/>
          <w:bottom w:w="0" w:type="dxa"/>
          <w:right w:w="0" w:type="dxa"/>
        </w:tblCellMar>
      </w:tblPr>
      <w:tblGrid>
        <w:gridCol w:w="1238"/>
        <w:gridCol w:w="2760"/>
        <w:gridCol w:w="1552"/>
        <w:gridCol w:w="1545"/>
        <w:gridCol w:w="1180"/>
      </w:tblGrid>
      <w:tr>
        <w:tblPrEx>
          <w:tblCellMar>
            <w:top w:w="0" w:type="dxa"/>
            <w:left w:w="0" w:type="dxa"/>
            <w:bottom w:w="0" w:type="dxa"/>
            <w:right w:w="0" w:type="dxa"/>
          </w:tblCellMar>
        </w:tblPrEx>
        <w:trPr>
          <w:trHeight w:val="302" w:hRule="atLeast"/>
          <w:jc w:val="center"/>
          <w:ins w:id="208" w:author="CN=八宿县办公室/OU=昌都市八宿县财政局/OU=昌都市财政局/OU=西藏自治区财政厅/O=TIBET" w:date="2024-01-28T16:41:00Z"/>
        </w:trPr>
        <w:tc>
          <w:tcPr>
            <w:tcW w:w="12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09"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10"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2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1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1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年初预算数</w:t>
              </w:r>
            </w:ins>
          </w:p>
        </w:tc>
        <w:tc>
          <w:tcPr>
            <w:tcW w:w="15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13"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14"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决算数</w:t>
              </w:r>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15"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16"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增减额度</w:t>
              </w:r>
            </w:ins>
          </w:p>
        </w:tc>
        <w:tc>
          <w:tcPr>
            <w:tcW w:w="11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17" w:author="CN=八宿县办公室/OU=昌都市八宿县财政局/OU=昌都市财政局/OU=西藏自治区财政厅/O=TIBET" w:date="2024-01-28T16:41:00Z"/>
                <w:rFonts w:hint="eastAsia" w:ascii="宋体" w:hAnsi="宋体" w:eastAsia="宋体" w:cs="宋体"/>
                <w:i w:val="0"/>
                <w:color w:val="000000"/>
                <w:kern w:val="0"/>
                <w:sz w:val="24"/>
                <w:szCs w:val="24"/>
                <w:u w:val="none"/>
                <w:lang w:val="en-US" w:eastAsia="zh-CN" w:bidi="ar"/>
              </w:rPr>
            </w:pPr>
            <w:ins w:id="218"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增长率%</w:t>
              </w:r>
            </w:ins>
          </w:p>
        </w:tc>
      </w:tr>
      <w:tr>
        <w:tblPrEx>
          <w:tblCellMar>
            <w:top w:w="0" w:type="dxa"/>
            <w:left w:w="0" w:type="dxa"/>
            <w:bottom w:w="0" w:type="dxa"/>
            <w:right w:w="0" w:type="dxa"/>
          </w:tblCellMar>
        </w:tblPrEx>
        <w:trPr>
          <w:trHeight w:val="285" w:hRule="atLeast"/>
          <w:jc w:val="center"/>
          <w:ins w:id="219" w:author="CN=八宿县办公室/OU=昌都市八宿县财政局/OU=昌都市财政局/OU=西藏自治区财政厅/O=TIBET" w:date="2024-01-28T16:41:00Z"/>
        </w:trPr>
        <w:tc>
          <w:tcPr>
            <w:tcW w:w="12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20"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21"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人员经费</w:t>
              </w:r>
            </w:ins>
          </w:p>
        </w:tc>
        <w:tc>
          <w:tcPr>
            <w:tcW w:w="2760"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222" w:author="CN=八宿县办公室/OU=昌都市八宿县财政局/OU=昌都市财政局/OU=西藏自治区财政厅/O=TIBET" w:date="2024-01-28T16:41:00Z"/>
                <w:rFonts w:hint="default" w:ascii="宋体" w:hAnsi="宋体" w:eastAsia="宋体" w:cs="宋体"/>
                <w:i w:val="0"/>
                <w:color w:val="000000"/>
                <w:sz w:val="22"/>
                <w:szCs w:val="22"/>
                <w:u w:val="none"/>
                <w:lang w:val="en-US" w:eastAsia="zh-CN"/>
              </w:rPr>
            </w:pPr>
            <w:ins w:id="223" w:author="CN=八宿县办公室/OU=昌都市八宿县财政局/OU=昌都市财政局/OU=西藏自治区财政厅/O=TIBET" w:date="2024-01-28T16:41:00Z">
              <w:r>
                <w:rPr>
                  <w:rFonts w:hint="eastAsia" w:ascii="宋体" w:hAnsi="宋体" w:eastAsia="宋体" w:cs="宋体"/>
                  <w:sz w:val="24"/>
                  <w:szCs w:val="24"/>
                  <w:lang w:val="en-US" w:eastAsia="zh-CN"/>
                </w:rPr>
                <w:t>2507714.71</w:t>
              </w:r>
            </w:ins>
          </w:p>
        </w:tc>
        <w:tc>
          <w:tcPr>
            <w:tcW w:w="1552"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224"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ins w:id="225" w:author="CN=八宿县办公室/OU=昌都市八宿县财政局/OU=昌都市财政局/OU=西藏自治区财政厅/O=TIBET" w:date="2024-01-28T16:41:00Z">
              <w:r>
                <w:rPr>
                  <w:rFonts w:ascii="宋体" w:hAnsi="宋体" w:eastAsia="宋体" w:cs="宋体"/>
                  <w:sz w:val="24"/>
                  <w:szCs w:val="24"/>
                </w:rPr>
                <w:t>2368953.09</w:t>
              </w:r>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26"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27"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-138760.81</w:t>
              </w:r>
            </w:ins>
          </w:p>
        </w:tc>
        <w:tc>
          <w:tcPr>
            <w:tcW w:w="11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28"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29" w:author="CN=八宿县办公室/OU=昌都市八宿县财政局/OU=昌都市财政局/OU=西藏自治区财政厅/O=TIBET" w:date="2024-01-28T16:41:00Z">
              <w:r>
                <w:rPr>
                  <w:rFonts w:hint="eastAsia" w:ascii="宋体" w:hAnsi="宋体" w:eastAsia="宋体" w:cs="宋体"/>
                  <w:i w:val="0"/>
                  <w:color w:val="000000"/>
                  <w:sz w:val="24"/>
                  <w:szCs w:val="24"/>
                  <w:u w:val="none"/>
                  <w:lang w:val="en-US" w:eastAsia="zh-CN"/>
                </w:rPr>
                <w:t>-5.86</w:t>
              </w:r>
            </w:ins>
          </w:p>
        </w:tc>
      </w:tr>
      <w:tr>
        <w:tblPrEx>
          <w:tblCellMar>
            <w:top w:w="0" w:type="dxa"/>
            <w:left w:w="0" w:type="dxa"/>
            <w:bottom w:w="0" w:type="dxa"/>
            <w:right w:w="0" w:type="dxa"/>
          </w:tblCellMar>
        </w:tblPrEx>
        <w:trPr>
          <w:trHeight w:val="285" w:hRule="atLeast"/>
          <w:jc w:val="center"/>
          <w:ins w:id="230" w:author="CN=八宿县办公室/OU=昌都市八宿县财政局/OU=昌都市财政局/OU=西藏自治区财政厅/O=TIBET" w:date="2024-01-28T16:41:00Z"/>
        </w:trPr>
        <w:tc>
          <w:tcPr>
            <w:tcW w:w="12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31"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32"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公用经费</w:t>
              </w:r>
            </w:ins>
          </w:p>
        </w:tc>
        <w:tc>
          <w:tcPr>
            <w:tcW w:w="2760"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233" w:author="CN=八宿县办公室/OU=昌都市八宿县财政局/OU=昌都市财政局/OU=西藏自治区财政厅/O=TIBET" w:date="2024-01-28T16:41:00Z"/>
                <w:rFonts w:hint="default" w:ascii="宋体" w:hAnsi="宋体" w:eastAsia="宋体" w:cs="宋体"/>
                <w:i w:val="0"/>
                <w:color w:val="000000"/>
                <w:sz w:val="22"/>
                <w:szCs w:val="22"/>
                <w:u w:val="none"/>
                <w:lang w:val="en-US" w:eastAsia="zh-CN"/>
              </w:rPr>
            </w:pPr>
            <w:ins w:id="234" w:author="CN=八宿县办公室/OU=昌都市八宿县财政局/OU=昌都市财政局/OU=西藏自治区财政厅/O=TIBET" w:date="2024-01-28T16:41:00Z">
              <w:r>
                <w:rPr>
                  <w:rFonts w:hint="eastAsia" w:ascii="宋体" w:hAnsi="宋体" w:eastAsia="宋体" w:cs="宋体"/>
                  <w:sz w:val="24"/>
                  <w:szCs w:val="24"/>
                  <w:lang w:val="en-US" w:eastAsia="zh-CN"/>
                </w:rPr>
                <w:t>137208.00</w:t>
              </w:r>
            </w:ins>
          </w:p>
        </w:tc>
        <w:tc>
          <w:tcPr>
            <w:tcW w:w="1552"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235" w:author="CN=八宿县办公室/OU=昌都市八宿县财政局/OU=昌都市财政局/OU=西藏自治区财政厅/O=TIBET" w:date="2024-01-28T16:41:00Z"/>
                <w:rFonts w:hint="eastAsia" w:ascii="宋体" w:hAnsi="宋体" w:eastAsia="宋体" w:cs="宋体"/>
                <w:i w:val="0"/>
                <w:iCs w:val="0"/>
                <w:color w:val="000000"/>
                <w:kern w:val="2"/>
                <w:sz w:val="22"/>
                <w:szCs w:val="22"/>
                <w:u w:val="none"/>
                <w:lang w:val="en-US" w:eastAsia="zh-CN" w:bidi="ar-SA"/>
              </w:rPr>
            </w:pPr>
            <w:r>
              <w:rPr>
                <w:rFonts w:ascii="宋体" w:hAnsi="宋体" w:eastAsia="宋体" w:cs="宋体"/>
                <w:sz w:val="24"/>
                <w:szCs w:val="24"/>
              </w:rPr>
              <w:t>114,163.40</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36"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37" w:author="ww" w:date="2024-02-06T16:19:00Z">
              <w:r>
                <w:rPr>
                  <w:rFonts w:hint="eastAsia" w:ascii="宋体" w:hAnsi="宋体" w:eastAsia="宋体" w:cs="宋体"/>
                  <w:i w:val="0"/>
                  <w:color w:val="000000"/>
                  <w:sz w:val="24"/>
                  <w:szCs w:val="24"/>
                  <w:u w:val="none"/>
                  <w:lang w:val="en-US" w:eastAsia="zh-CN"/>
                </w:rPr>
                <w:t>-23044.6</w:t>
              </w:r>
            </w:ins>
            <w:ins w:id="238" w:author="CN=八宿县办公室/OU=昌都市八宿县财政局/OU=昌都市财政局/OU=西藏自治区财政厅/O=TIBET" w:date="2024-01-28T16:41:00Z">
              <w:del w:id="239" w:author="ww" w:date="2024-02-06T16:19:00Z">
                <w:r>
                  <w:rPr>
                    <w:rFonts w:hint="eastAsia" w:ascii="宋体" w:hAnsi="宋体" w:eastAsia="宋体" w:cs="宋体"/>
                    <w:i w:val="0"/>
                    <w:color w:val="000000"/>
                    <w:sz w:val="24"/>
                    <w:szCs w:val="24"/>
                    <w:u w:val="none"/>
                    <w:lang w:val="en-US" w:eastAsia="zh-CN"/>
                  </w:rPr>
                  <w:delText>28155.4</w:delText>
                </w:r>
              </w:del>
            </w:ins>
          </w:p>
        </w:tc>
        <w:tc>
          <w:tcPr>
            <w:tcW w:w="11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tabs>
                <w:tab w:val="left" w:pos="490"/>
              </w:tabs>
              <w:ind w:firstLine="240" w:firstLineChars="100"/>
              <w:jc w:val="left"/>
              <w:textAlignment w:val="center"/>
              <w:rPr>
                <w:ins w:id="240"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41" w:author="ww" w:date="2024-02-06T16:19:00Z">
              <w:r>
                <w:rPr>
                  <w:rFonts w:hint="eastAsia" w:ascii="宋体" w:hAnsi="宋体" w:eastAsia="宋体" w:cs="宋体"/>
                  <w:i w:val="0"/>
                  <w:color w:val="000000"/>
                  <w:sz w:val="24"/>
                  <w:szCs w:val="24"/>
                  <w:u w:val="none"/>
                  <w:lang w:val="en-US" w:eastAsia="zh-CN"/>
                </w:rPr>
                <w:t>-20.18</w:t>
              </w:r>
            </w:ins>
            <w:ins w:id="242" w:author="CN=八宿县办公室/OU=昌都市八宿县财政局/OU=昌都市财政局/OU=西藏自治区财政厅/O=TIBET" w:date="2024-01-28T16:41:00Z">
              <w:del w:id="243" w:author="ww" w:date="2024-02-06T16:19:00Z">
                <w:r>
                  <w:rPr>
                    <w:rFonts w:hint="eastAsia" w:ascii="宋体" w:hAnsi="宋体" w:eastAsia="宋体" w:cs="宋体"/>
                    <w:i w:val="0"/>
                    <w:color w:val="000000"/>
                    <w:sz w:val="24"/>
                    <w:szCs w:val="24"/>
                    <w:u w:val="none"/>
                    <w:lang w:val="en-US" w:eastAsia="zh-CN"/>
                  </w:rPr>
                  <w:delText>17.02</w:delText>
                </w:r>
              </w:del>
            </w:ins>
          </w:p>
        </w:tc>
      </w:tr>
      <w:tr>
        <w:tblPrEx>
          <w:tblCellMar>
            <w:top w:w="0" w:type="dxa"/>
            <w:left w:w="0" w:type="dxa"/>
            <w:bottom w:w="0" w:type="dxa"/>
            <w:right w:w="0" w:type="dxa"/>
          </w:tblCellMar>
        </w:tblPrEx>
        <w:trPr>
          <w:trHeight w:val="285" w:hRule="atLeast"/>
          <w:jc w:val="center"/>
          <w:ins w:id="244" w:author="CN=八宿县办公室/OU=昌都市八宿县财政局/OU=昌都市财政局/OU=西藏自治区财政厅/O=TIBET" w:date="2024-01-28T16:41:00Z"/>
        </w:trPr>
        <w:tc>
          <w:tcPr>
            <w:tcW w:w="12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45"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46"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项目支出</w:t>
              </w:r>
            </w:ins>
          </w:p>
        </w:tc>
        <w:tc>
          <w:tcPr>
            <w:tcW w:w="2760"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240" w:firstLineChars="100"/>
              <w:jc w:val="center"/>
              <w:textAlignment w:val="center"/>
              <w:rPr>
                <w:ins w:id="247" w:author="CN=八宿县办公室/OU=昌都市八宿县财政局/OU=昌都市财政局/OU=西藏自治区财政厅/O=TIBET" w:date="2024-01-28T16:41:00Z"/>
                <w:rFonts w:hint="default" w:ascii="宋体" w:hAnsi="宋体" w:eastAsia="宋体" w:cs="宋体"/>
                <w:i w:val="0"/>
                <w:color w:val="000000"/>
                <w:sz w:val="22"/>
                <w:szCs w:val="22"/>
                <w:highlight w:val="yellow"/>
                <w:u w:val="none"/>
                <w:lang w:val="en-US" w:eastAsia="zh-CN"/>
              </w:rPr>
            </w:pPr>
            <w:ins w:id="248" w:author="CN=八宿县办公室/OU=昌都市八宿县财政局/OU=昌都市财政局/OU=西藏自治区财政厅/O=TIBET" w:date="2024-01-28T16:41:00Z">
              <w:r>
                <w:rPr>
                  <w:rFonts w:hint="eastAsia" w:ascii="宋体" w:hAnsi="宋体" w:eastAsia="宋体" w:cs="宋体"/>
                  <w:sz w:val="24"/>
                  <w:szCs w:val="24"/>
                  <w:lang w:val="en-US" w:eastAsia="zh-CN"/>
                </w:rPr>
                <w:t>834244.18</w:t>
              </w:r>
            </w:ins>
          </w:p>
        </w:tc>
        <w:tc>
          <w:tcPr>
            <w:tcW w:w="1552" w:type="dxa"/>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240" w:firstLineChars="100"/>
              <w:jc w:val="center"/>
              <w:textAlignment w:val="center"/>
              <w:rPr>
                <w:ins w:id="249" w:author="CN=八宿县办公室/OU=昌都市八宿县财政局/OU=昌都市财政局/OU=西藏自治区财政厅/O=TIBET" w:date="2024-01-28T16:41:00Z"/>
                <w:rFonts w:hint="eastAsia" w:ascii="宋体" w:hAnsi="宋体" w:eastAsia="宋体" w:cs="宋体"/>
                <w:i w:val="0"/>
                <w:color w:val="000000"/>
                <w:sz w:val="22"/>
                <w:szCs w:val="22"/>
                <w:highlight w:val="yellow"/>
                <w:u w:val="none"/>
              </w:rPr>
            </w:pPr>
            <w:ins w:id="250" w:author="ww" w:date="2024-02-06T16:19:00Z">
              <w:r>
                <w:rPr>
                  <w:rFonts w:ascii="宋体" w:hAnsi="宋体" w:eastAsia="宋体" w:cs="宋体"/>
                  <w:sz w:val="24"/>
                  <w:szCs w:val="24"/>
                </w:rPr>
                <w:t>3,215,677.65</w:t>
              </w:r>
            </w:ins>
            <w:ins w:id="251" w:author="CN=八宿县办公室/OU=昌都市八宿县财政局/OU=昌都市财政局/OU=西藏自治区财政厅/O=TIBET" w:date="2024-01-28T16:41:00Z">
              <w:del w:id="252" w:author="ww" w:date="2024-02-06T16:19:00Z">
                <w:r>
                  <w:rPr>
                    <w:rFonts w:ascii="宋体" w:hAnsi="宋体" w:eastAsia="宋体" w:cs="宋体"/>
                    <w:sz w:val="24"/>
                    <w:szCs w:val="24"/>
                  </w:rPr>
                  <w:delText>3,165,677.65</w:delText>
                </w:r>
              </w:del>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53"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54" w:author="ww" w:date="2024-02-06T16:19:00Z">
              <w:r>
                <w:rPr>
                  <w:rFonts w:hint="eastAsia" w:ascii="宋体" w:hAnsi="宋体" w:eastAsia="宋体" w:cs="宋体"/>
                  <w:i w:val="0"/>
                  <w:color w:val="000000"/>
                  <w:sz w:val="24"/>
                  <w:szCs w:val="24"/>
                  <w:u w:val="none"/>
                  <w:lang w:val="en-US" w:eastAsia="zh-CN"/>
                </w:rPr>
                <w:t>2381433.47</w:t>
              </w:r>
            </w:ins>
            <w:ins w:id="255" w:author="CN=八宿县办公室/OU=昌都市八宿县财政局/OU=昌都市财政局/OU=西藏自治区财政厅/O=TIBET" w:date="2024-01-28T16:41:00Z">
              <w:del w:id="256" w:author="ww" w:date="2024-02-06T16:19:00Z">
                <w:r>
                  <w:rPr>
                    <w:rFonts w:hint="eastAsia" w:ascii="宋体" w:hAnsi="宋体" w:eastAsia="宋体" w:cs="宋体"/>
                    <w:i w:val="0"/>
                    <w:color w:val="000000"/>
                    <w:sz w:val="24"/>
                    <w:szCs w:val="24"/>
                    <w:u w:val="none"/>
                    <w:lang w:val="en-US" w:eastAsia="zh-CN"/>
                  </w:rPr>
                  <w:delText>2331433.47</w:delText>
                </w:r>
              </w:del>
            </w:ins>
          </w:p>
        </w:tc>
        <w:tc>
          <w:tcPr>
            <w:tcW w:w="11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57"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58" w:author="ww" w:date="2024-02-06T16:20:00Z">
              <w:r>
                <w:rPr>
                  <w:rFonts w:hint="eastAsia" w:ascii="宋体" w:hAnsi="宋体" w:eastAsia="宋体" w:cs="宋体"/>
                  <w:i w:val="0"/>
                  <w:color w:val="000000"/>
                  <w:sz w:val="24"/>
                  <w:szCs w:val="24"/>
                  <w:u w:val="none"/>
                  <w:lang w:val="en-US" w:eastAsia="zh-CN"/>
                </w:rPr>
                <w:t>74.06</w:t>
              </w:r>
            </w:ins>
            <w:ins w:id="259" w:author="CN=八宿县办公室/OU=昌都市八宿县财政局/OU=昌都市财政局/OU=西藏自治区财政厅/O=TIBET" w:date="2024-01-28T16:41:00Z">
              <w:del w:id="260" w:author="ww" w:date="2024-02-06T16:20:00Z">
                <w:r>
                  <w:rPr>
                    <w:rFonts w:hint="eastAsia" w:ascii="宋体" w:hAnsi="宋体" w:eastAsia="宋体" w:cs="宋体"/>
                    <w:i w:val="0"/>
                    <w:color w:val="000000"/>
                    <w:sz w:val="24"/>
                    <w:szCs w:val="24"/>
                    <w:u w:val="none"/>
                    <w:lang w:val="en-US" w:eastAsia="zh-CN"/>
                  </w:rPr>
                  <w:delText>73.64</w:delText>
                </w:r>
              </w:del>
            </w:ins>
          </w:p>
        </w:tc>
      </w:tr>
    </w:tbl>
    <w:p>
      <w:pPr>
        <w:snapToGrid w:val="0"/>
        <w:spacing w:line="520" w:lineRule="exact"/>
        <w:ind w:firstLine="640" w:firstLineChars="200"/>
        <w:rPr>
          <w:ins w:id="261" w:author="CN=八宿县办公室/OU=昌都市八宿县财政局/OU=昌都市财政局/OU=西藏自治区财政厅/O=TIBET" w:date="2024-01-28T16:41:00Z"/>
          <w:rFonts w:hint="eastAsia" w:ascii="仿宋_GB2312" w:hAnsi="仿宋" w:eastAsia="仿宋_GB2312"/>
          <w:sz w:val="32"/>
          <w:szCs w:val="32"/>
        </w:rPr>
      </w:pPr>
      <w:ins w:id="262" w:author="CN=八宿县办公室/OU=昌都市八宿县财政局/OU=昌都市财政局/OU=西藏自治区财政厅/O=TIBET" w:date="2024-01-28T16:41:00Z">
        <w:r>
          <w:rPr>
            <w:rFonts w:hint="eastAsia" w:ascii="仿宋_GB2312" w:hAnsi="仿宋" w:eastAsia="仿宋_GB2312"/>
            <w:sz w:val="32"/>
            <w:szCs w:val="32"/>
          </w:rPr>
          <w:t>（2）差异原因分析。差异较大的应分析到具体收入支出功能科目和具体单位。</w:t>
        </w:r>
      </w:ins>
    </w:p>
    <w:tbl>
      <w:tblPr>
        <w:tblStyle w:val="12"/>
        <w:tblW w:w="8334" w:type="dxa"/>
        <w:jc w:val="center"/>
        <w:tblLayout w:type="fixed"/>
        <w:tblCellMar>
          <w:top w:w="0" w:type="dxa"/>
          <w:left w:w="0" w:type="dxa"/>
          <w:bottom w:w="0" w:type="dxa"/>
          <w:right w:w="0" w:type="dxa"/>
        </w:tblCellMar>
      </w:tblPr>
      <w:tblGrid>
        <w:gridCol w:w="2128"/>
        <w:gridCol w:w="1366"/>
        <w:gridCol w:w="1585"/>
        <w:gridCol w:w="1511"/>
        <w:gridCol w:w="1744"/>
      </w:tblGrid>
      <w:tr>
        <w:tblPrEx>
          <w:tblCellMar>
            <w:top w:w="0" w:type="dxa"/>
            <w:left w:w="0" w:type="dxa"/>
            <w:bottom w:w="0" w:type="dxa"/>
            <w:right w:w="0" w:type="dxa"/>
          </w:tblCellMar>
        </w:tblPrEx>
        <w:trPr>
          <w:trHeight w:val="285" w:hRule="atLeast"/>
          <w:jc w:val="center"/>
          <w:ins w:id="263" w:author="CN=八宿县办公室/OU=昌都市八宿县财政局/OU=昌都市财政局/OU=西藏自治区财政厅/O=TIBET" w:date="2024-01-28T16:41:00Z"/>
        </w:trPr>
        <w:tc>
          <w:tcPr>
            <w:tcW w:w="21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64"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65"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w:t>
              </w:r>
            </w:ins>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66"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67"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年初预算数</w:t>
              </w:r>
            </w:ins>
          </w:p>
        </w:tc>
        <w:tc>
          <w:tcPr>
            <w:tcW w:w="1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68"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69"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决算数</w:t>
              </w:r>
            </w:ins>
          </w:p>
        </w:tc>
        <w:tc>
          <w:tcPr>
            <w:tcW w:w="15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70" w:author="CN=八宿县办公室/OU=昌都市八宿县财政局/OU=昌都市财政局/OU=西藏自治区财政厅/O=TIBET" w:date="2024-01-28T16:41:00Z"/>
                <w:rFonts w:hint="eastAsia" w:ascii="宋体" w:hAnsi="宋体" w:eastAsia="宋体" w:cs="宋体"/>
                <w:i w:val="0"/>
                <w:color w:val="000000"/>
                <w:sz w:val="24"/>
                <w:szCs w:val="24"/>
                <w:u w:val="none"/>
              </w:rPr>
            </w:pPr>
            <w:ins w:id="271"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差异</w:t>
              </w:r>
            </w:ins>
          </w:p>
        </w:tc>
        <w:tc>
          <w:tcPr>
            <w:tcW w:w="17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272" w:author="CN=八宿县办公室/OU=昌都市八宿县财政局/OU=昌都市财政局/OU=西藏自治区财政厅/O=TIBET" w:date="2024-01-28T16:41:00Z"/>
                <w:rFonts w:hint="eastAsia" w:ascii="宋体" w:hAnsi="宋体" w:eastAsia="宋体" w:cs="宋体"/>
                <w:i w:val="0"/>
                <w:color w:val="000000"/>
                <w:kern w:val="0"/>
                <w:sz w:val="24"/>
                <w:szCs w:val="24"/>
                <w:u w:val="none"/>
                <w:lang w:val="en-US" w:eastAsia="zh-CN" w:bidi="ar"/>
              </w:rPr>
            </w:pPr>
            <w:ins w:id="273"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原因分析</w:t>
              </w:r>
            </w:ins>
          </w:p>
        </w:tc>
      </w:tr>
      <w:tr>
        <w:tblPrEx>
          <w:tblCellMar>
            <w:top w:w="0" w:type="dxa"/>
            <w:left w:w="0" w:type="dxa"/>
            <w:bottom w:w="0" w:type="dxa"/>
            <w:right w:w="0" w:type="dxa"/>
          </w:tblCellMar>
        </w:tblPrEx>
        <w:trPr>
          <w:trHeight w:val="285" w:hRule="atLeast"/>
          <w:jc w:val="center"/>
          <w:ins w:id="274" w:author="CN=八宿县办公室/OU=昌都市八宿县财政局/OU=昌都市财政局/OU=西藏自治区财政厅/O=TIBET" w:date="2024-01-28T16:41:00Z"/>
        </w:trPr>
        <w:tc>
          <w:tcPr>
            <w:tcW w:w="2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275"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ins w:id="276" w:author="CN=八宿县办公室/OU=昌都市八宿县财政局/OU=昌都市财政局/OU=西藏自治区财政厅/O=TIBET" w:date="2024-01-28T16:41:00Z">
              <w:r>
                <w:rPr>
                  <w:rFonts w:hint="eastAsia" w:ascii="宋体" w:hAnsi="宋体" w:eastAsia="宋体" w:cs="宋体"/>
                  <w:i w:val="0"/>
                  <w:color w:val="000000"/>
                  <w:kern w:val="0"/>
                  <w:sz w:val="24"/>
                  <w:szCs w:val="24"/>
                  <w:u w:val="none"/>
                  <w:lang w:val="en-US" w:eastAsia="zh-CN" w:bidi="ar"/>
                </w:rPr>
                <w:t>项目支出</w:t>
              </w:r>
            </w:ins>
          </w:p>
        </w:tc>
        <w:tc>
          <w:tcPr>
            <w:tcW w:w="13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240" w:firstLineChars="100"/>
              <w:jc w:val="center"/>
              <w:textAlignment w:val="center"/>
              <w:rPr>
                <w:ins w:id="277"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ins w:id="278" w:author="CN=八宿县办公室/OU=昌都市八宿县财政局/OU=昌都市财政局/OU=西藏自治区财政厅/O=TIBET" w:date="2024-01-28T16:41:00Z">
              <w:r>
                <w:rPr>
                  <w:rFonts w:hint="eastAsia" w:ascii="宋体" w:hAnsi="宋体" w:eastAsia="宋体" w:cs="宋体"/>
                  <w:sz w:val="24"/>
                  <w:szCs w:val="24"/>
                  <w:lang w:val="en-US" w:eastAsia="zh-CN"/>
                </w:rPr>
                <w:t>834244.18</w:t>
              </w:r>
            </w:ins>
          </w:p>
        </w:tc>
        <w:tc>
          <w:tcPr>
            <w:tcW w:w="1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240" w:firstLineChars="100"/>
              <w:jc w:val="center"/>
              <w:textAlignment w:val="center"/>
              <w:rPr>
                <w:ins w:id="279" w:author="CN=八宿县办公室/OU=昌都市八宿县财政局/OU=昌都市财政局/OU=西藏自治区财政厅/O=TIBET" w:date="2024-01-28T16:41:00Z"/>
                <w:rFonts w:hint="eastAsia" w:ascii="宋体" w:hAnsi="宋体" w:eastAsia="宋体" w:cs="宋体"/>
                <w:i w:val="0"/>
                <w:color w:val="000000"/>
                <w:sz w:val="22"/>
                <w:szCs w:val="22"/>
                <w:u w:val="none"/>
              </w:rPr>
            </w:pPr>
            <w:ins w:id="280" w:author="ww" w:date="2024-02-06T16:20:00Z">
              <w:r>
                <w:rPr>
                  <w:rFonts w:ascii="宋体" w:hAnsi="宋体" w:eastAsia="宋体" w:cs="宋体"/>
                  <w:kern w:val="0"/>
                  <w:sz w:val="24"/>
                  <w:szCs w:val="24"/>
                  <w:lang w:val="en-US" w:eastAsia="zh-CN" w:bidi="ar"/>
                </w:rPr>
                <w:t>3,215,677.65</w:t>
              </w:r>
            </w:ins>
            <w:ins w:id="281" w:author="CN=八宿县办公室/OU=昌都市八宿县财政局/OU=昌都市财政局/OU=西藏自治区财政厅/O=TIBET" w:date="2024-01-28T16:41:00Z">
              <w:del w:id="282" w:author="ww" w:date="2024-02-06T16:20:00Z">
                <w:r>
                  <w:rPr>
                    <w:rFonts w:ascii="宋体" w:hAnsi="宋体" w:eastAsia="宋体" w:cs="宋体"/>
                    <w:sz w:val="24"/>
                    <w:szCs w:val="24"/>
                  </w:rPr>
                  <w:delText>3,165,677.65</w:delText>
                </w:r>
              </w:del>
            </w:ins>
          </w:p>
        </w:tc>
        <w:tc>
          <w:tcPr>
            <w:tcW w:w="15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ins w:id="283" w:author="CN=八宿县办公室/OU=昌都市八宿县财政局/OU=昌都市财政局/OU=西藏自治区财政厅/O=TIBET" w:date="2024-01-28T16:41:00Z"/>
                <w:rFonts w:hint="eastAsia" w:ascii="宋体" w:hAnsi="宋体" w:eastAsia="宋体" w:cs="宋体"/>
                <w:i w:val="0"/>
                <w:color w:val="000000"/>
                <w:sz w:val="24"/>
                <w:szCs w:val="24"/>
                <w:u w:val="none"/>
                <w:lang w:val="en-US" w:eastAsia="zh-CN"/>
              </w:rPr>
            </w:pPr>
            <w:ins w:id="284" w:author="ww" w:date="2024-02-06T16:20:00Z">
              <w:r>
                <w:rPr>
                  <w:rFonts w:hint="eastAsia" w:ascii="宋体" w:hAnsi="宋体" w:eastAsia="宋体" w:cs="宋体"/>
                  <w:i w:val="0"/>
                  <w:color w:val="000000"/>
                  <w:sz w:val="24"/>
                  <w:szCs w:val="24"/>
                  <w:u w:val="none"/>
                  <w:lang w:val="en-US" w:eastAsia="zh-CN"/>
                </w:rPr>
                <w:t>2381433.47</w:t>
              </w:r>
            </w:ins>
            <w:ins w:id="285" w:author="CN=八宿县办公室/OU=昌都市八宿县财政局/OU=昌都市财政局/OU=西藏自治区财政厅/O=TIBET" w:date="2024-01-28T16:41:00Z">
              <w:del w:id="286" w:author="ww" w:date="2024-02-06T16:20:00Z">
                <w:r>
                  <w:rPr>
                    <w:rFonts w:hint="eastAsia" w:ascii="宋体" w:hAnsi="宋体" w:eastAsia="宋体" w:cs="宋体"/>
                    <w:i w:val="0"/>
                    <w:color w:val="000000"/>
                    <w:sz w:val="24"/>
                    <w:szCs w:val="24"/>
                    <w:u w:val="none"/>
                    <w:lang w:val="en-US" w:eastAsia="zh-CN"/>
                  </w:rPr>
                  <w:delText>2331433.47</w:delText>
                </w:r>
              </w:del>
            </w:ins>
          </w:p>
        </w:tc>
        <w:tc>
          <w:tcPr>
            <w:tcW w:w="17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ins w:id="287" w:author="CN=八宿县办公室/OU=昌都市八宿县财政局/OU=昌都市财政局/OU=西藏自治区财政厅/O=TIBET" w:date="2024-01-28T16:41:00Z"/>
                <w:rFonts w:hint="default" w:ascii="宋体" w:hAnsi="宋体" w:eastAsia="宋体" w:cs="宋体"/>
                <w:i w:val="0"/>
                <w:color w:val="000000"/>
                <w:sz w:val="24"/>
                <w:szCs w:val="24"/>
                <w:u w:val="none"/>
                <w:lang w:val="en-US" w:eastAsia="zh-CN"/>
              </w:rPr>
            </w:pPr>
            <w:ins w:id="288" w:author="CN=八宿县办公室/OU=昌都市八宿县财政局/OU=昌都市财政局/OU=西藏自治区财政厅/O=TIBET" w:date="2024-01-28T16:41:00Z">
              <w:r>
                <w:rPr>
                  <w:rFonts w:hint="eastAsia" w:ascii="宋体" w:hAnsi="宋体" w:eastAsia="宋体" w:cs="宋体"/>
                  <w:i w:val="0"/>
                  <w:color w:val="000000"/>
                  <w:sz w:val="16"/>
                  <w:szCs w:val="16"/>
                  <w:u w:val="none"/>
                  <w:lang w:val="en-US" w:eastAsia="zh-CN"/>
                </w:rPr>
                <w:t>2023年基层治理工作投入增加、新增平安建设整治活动、政治安全经费</w:t>
              </w:r>
            </w:ins>
          </w:p>
        </w:tc>
      </w:tr>
    </w:tbl>
    <w:p>
      <w:pPr>
        <w:snapToGrid w:val="0"/>
        <w:spacing w:line="520" w:lineRule="exact"/>
        <w:ind w:firstLine="640" w:firstLineChars="200"/>
        <w:rPr>
          <w:ins w:id="289" w:author="CN=八宿县办公室/OU=昌都市八宿县财政局/OU=昌都市财政局/OU=西藏自治区财政厅/O=TIBET" w:date="2024-01-28T16:41:00Z"/>
          <w:rFonts w:hint="eastAsia" w:ascii="仿宋_GB2312" w:hAnsi="仿宋" w:eastAsia="仿宋_GB2312"/>
          <w:sz w:val="32"/>
          <w:szCs w:val="32"/>
        </w:rPr>
      </w:pPr>
    </w:p>
    <w:p>
      <w:pPr>
        <w:snapToGrid w:val="0"/>
        <w:spacing w:line="520" w:lineRule="exact"/>
        <w:ind w:firstLine="640" w:firstLineChars="200"/>
        <w:rPr>
          <w:del w:id="290" w:author="CN=八宿县办公室/OU=昌都市八宿县财政局/OU=昌都市财政局/OU=西藏自治区财政厅/O=TIBET" w:date="2024-01-28T16:41:00Z"/>
          <w:rFonts w:ascii="仿宋_GB2312" w:hAnsi="仿宋" w:eastAsia="仿宋_GB2312"/>
          <w:sz w:val="32"/>
          <w:szCs w:val="32"/>
        </w:rPr>
      </w:pPr>
      <w:del w:id="291" w:author="CN=八宿县办公室/OU=昌都市八宿县财政局/OU=昌都市财政局/OU=西藏自治区财政厅/O=TIBET" w:date="2024-01-28T16:41:00Z">
        <w:r>
          <w:rPr>
            <w:rFonts w:hint="eastAsia" w:ascii="仿宋_GB2312" w:hAnsi="仿宋" w:eastAsia="仿宋_GB2312"/>
            <w:sz w:val="32"/>
            <w:szCs w:val="32"/>
          </w:rPr>
          <w:delText>（2）差异原因分析。差异较大的应分析到具体收入支出功能科目和具体单位。</w:delText>
        </w:r>
      </w:del>
    </w:p>
    <w:p>
      <w:pPr>
        <w:snapToGrid w:val="0"/>
        <w:spacing w:line="52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2．收入支出结构分析。</w:t>
      </w:r>
    </w:p>
    <w:p>
      <w:pPr>
        <w:snapToGrid w:val="0"/>
        <w:spacing w:line="520" w:lineRule="exact"/>
        <w:ind w:firstLine="640" w:firstLineChars="200"/>
        <w:rPr>
          <w:rFonts w:ascii="仿宋_GB2312" w:hAnsi="仿宋" w:eastAsia="仿宋_GB2312"/>
          <w:sz w:val="32"/>
          <w:szCs w:val="32"/>
        </w:rPr>
      </w:pPr>
      <w:ins w:id="292" w:author="CN=八宿县办公室/OU=昌都市八宿县财政局/OU=昌都市财政局/OU=西藏自治区财政厅/O=TIBET" w:date="2024-01-28T16:42:00Z">
        <w:r>
          <w:rPr>
            <w:rFonts w:hint="eastAsia" w:ascii="仿宋_GB2312" w:hAnsi="仿宋" w:eastAsia="仿宋_GB2312"/>
            <w:sz w:val="32"/>
            <w:szCs w:val="32"/>
            <w:lang w:eastAsia="zh-CN"/>
          </w:rPr>
          <w:pict>
            <v:shape id="_x0000_s2052" o:spid="_x0000_s2052" o:spt="75" type="#_x0000_t75" style="position:absolute;left:0pt;margin-left:22.2pt;margin-top:105.55pt;height:175.65pt;width:351.85pt;mso-wrap-distance-bottom:0pt;mso-wrap-distance-top:0pt;z-index:251661312;mso-width-relative:page;mso-height-relative:page;" o:ole="t" filled="f" o:preferrelative="t" stroked="f" coordsize="21600,21600">
              <v:path/>
              <v:fill on="f" focussize="0,0"/>
              <v:stroke on="f"/>
              <v:imagedata r:id="rId7" o:title=""/>
              <o:lock v:ext="edit" aspectratio="t"/>
              <w10:wrap type="topAndBottom"/>
            </v:shape>
            <o:OLEObject Type="Embed" ProgID="Excel.Chart.8" ShapeID="_x0000_s2052" DrawAspect="Content" ObjectID="_1468075726" r:id="rId6">
              <o:LockedField>false</o:LockedField>
            </o:OLEObject>
          </w:pict>
        </w:r>
      </w:ins>
      <w:r>
        <w:rPr>
          <w:rFonts w:hint="eastAsia" w:ascii="仿宋_GB2312" w:hAnsi="仿宋" w:eastAsia="仿宋_GB2312"/>
          <w:sz w:val="32"/>
          <w:szCs w:val="32"/>
        </w:rPr>
        <w:t>（1）各项收入占总收入的比重，各项支出占总支出的比重（可分别制作饼状图）。</w:t>
      </w:r>
    </w:p>
    <w:p>
      <w:pPr>
        <w:snapToGrid w:val="0"/>
        <w:spacing w:line="576" w:lineRule="exact"/>
        <w:ind w:firstLine="640" w:firstLineChars="200"/>
        <w:jc w:val="center"/>
        <w:rPr>
          <w:ins w:id="294" w:author="CN=八宿县办公室/OU=昌都市八宿县财政局/OU=昌都市财政局/OU=西藏自治区财政厅/O=TIBET" w:date="2024-01-28T16:42:00Z"/>
          <w:rFonts w:hint="eastAsia" w:ascii="仿宋_GB2312" w:hAnsi="仿宋" w:eastAsia="仿宋_GB2312"/>
          <w:sz w:val="32"/>
          <w:szCs w:val="32"/>
          <w:highlight w:val="none"/>
          <w:lang w:eastAsia="zh-CN"/>
        </w:rPr>
      </w:pPr>
      <w:ins w:id="295"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图</w:t>
        </w:r>
      </w:ins>
      <w:ins w:id="296" w:author="CN=八宿县办公室/OU=昌都市八宿县财政局/OU=昌都市财政局/OU=西藏自治区财政厅/O=TIBET" w:date="2024-01-28T16:42:00Z">
        <w:r>
          <w:rPr>
            <w:rFonts w:hint="eastAsia" w:ascii="仿宋_GB2312" w:hAnsi="仿宋" w:eastAsia="仿宋_GB2312"/>
            <w:sz w:val="32"/>
            <w:szCs w:val="32"/>
            <w:highlight w:val="none"/>
            <w:lang w:val="en-US" w:eastAsia="zh-CN"/>
          </w:rPr>
          <w:t xml:space="preserve">1    </w:t>
        </w:r>
      </w:ins>
      <w:ins w:id="297" w:author="CN=八宿县办公室/OU=昌都市八宿县财政局/OU=昌都市财政局/OU=西藏自治区财政厅/O=TIBET" w:date="2024-01-28T16:42:00Z">
        <w:r>
          <w:rPr>
            <w:rFonts w:hint="eastAsia" w:ascii="仿宋_GB2312" w:hAnsi="仿宋" w:eastAsia="仿宋_GB2312"/>
            <w:sz w:val="32"/>
            <w:szCs w:val="32"/>
            <w:highlight w:val="none"/>
          </w:rPr>
          <w:t>各项</w:t>
        </w:r>
      </w:ins>
      <w:ins w:id="298"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收入</w:t>
        </w:r>
      </w:ins>
      <w:ins w:id="299" w:author="CN=八宿县办公室/OU=昌都市八宿县财政局/OU=昌都市财政局/OU=西藏自治区财政厅/O=TIBET" w:date="2024-01-28T16:42:00Z">
        <w:r>
          <w:rPr>
            <w:rFonts w:hint="eastAsia" w:ascii="仿宋_GB2312" w:hAnsi="仿宋" w:eastAsia="仿宋_GB2312"/>
            <w:sz w:val="32"/>
            <w:szCs w:val="32"/>
            <w:highlight w:val="none"/>
          </w:rPr>
          <w:t>占总</w:t>
        </w:r>
      </w:ins>
      <w:ins w:id="300"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支出</w:t>
        </w:r>
      </w:ins>
      <w:ins w:id="301" w:author="CN=八宿县办公室/OU=昌都市八宿县财政局/OU=昌都市财政局/OU=西藏自治区财政厅/O=TIBET" w:date="2024-01-28T16:42:00Z">
        <w:r>
          <w:rPr>
            <w:rFonts w:hint="eastAsia" w:ascii="仿宋_GB2312" w:hAnsi="仿宋" w:eastAsia="仿宋_GB2312"/>
            <w:sz w:val="32"/>
            <w:szCs w:val="32"/>
            <w:highlight w:val="none"/>
          </w:rPr>
          <w:t>的比重</w:t>
        </w:r>
      </w:ins>
    </w:p>
    <w:p>
      <w:pPr>
        <w:snapToGrid w:val="0"/>
        <w:spacing w:line="576" w:lineRule="exact"/>
        <w:ind w:firstLine="640" w:firstLineChars="200"/>
        <w:jc w:val="center"/>
        <w:rPr>
          <w:ins w:id="302" w:author="CN=八宿县办公室/OU=昌都市八宿县财政局/OU=昌都市财政局/OU=西藏自治区财政厅/O=TIBET" w:date="2024-01-28T16:42:00Z"/>
          <w:rFonts w:hint="eastAsia" w:ascii="仿宋_GB2312" w:hAnsi="仿宋" w:eastAsia="仿宋_GB2312"/>
          <w:sz w:val="32"/>
          <w:szCs w:val="32"/>
          <w:highlight w:val="none"/>
          <w:lang w:eastAsia="zh-CN"/>
        </w:rPr>
      </w:pPr>
    </w:p>
    <w:p>
      <w:pPr>
        <w:snapToGrid w:val="0"/>
        <w:spacing w:line="576" w:lineRule="exact"/>
        <w:ind w:firstLine="640" w:firstLineChars="200"/>
        <w:jc w:val="center"/>
        <w:rPr>
          <w:ins w:id="303" w:author="CN=八宿县办公室/OU=昌都市八宿县财政局/OU=昌都市财政局/OU=西藏自治区财政厅/O=TIBET" w:date="2024-01-28T16:42:00Z"/>
          <w:rFonts w:hint="eastAsia" w:ascii="仿宋_GB2312" w:hAnsi="仿宋" w:eastAsia="仿宋_GB2312"/>
          <w:sz w:val="32"/>
          <w:szCs w:val="32"/>
          <w:highlight w:val="none"/>
          <w:lang w:eastAsia="zh-CN"/>
        </w:rPr>
      </w:pPr>
      <w:ins w:id="304"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图</w:t>
        </w:r>
      </w:ins>
      <w:ins w:id="305" w:author="CN=八宿县办公室/OU=昌都市八宿县财政局/OU=昌都市财政局/OU=西藏自治区财政厅/O=TIBET" w:date="2024-01-28T16:42:00Z">
        <w:r>
          <w:rPr>
            <w:rFonts w:hint="eastAsia" w:ascii="仿宋_GB2312" w:hAnsi="仿宋" w:eastAsia="仿宋_GB2312"/>
            <w:sz w:val="32"/>
            <w:szCs w:val="32"/>
            <w:highlight w:val="none"/>
            <w:lang w:val="en-US" w:eastAsia="zh-CN"/>
          </w:rPr>
          <w:t xml:space="preserve">2    </w:t>
        </w:r>
      </w:ins>
      <w:ins w:id="306" w:author="CN=八宿县办公室/OU=昌都市八宿县财政局/OU=昌都市财政局/OU=西藏自治区财政厅/O=TIBET" w:date="2024-01-28T16:42:00Z">
        <w:r>
          <w:rPr>
            <w:rFonts w:hint="eastAsia" w:ascii="仿宋_GB2312" w:hAnsi="仿宋" w:eastAsia="仿宋_GB2312"/>
            <w:sz w:val="32"/>
            <w:szCs w:val="32"/>
            <w:highlight w:val="none"/>
          </w:rPr>
          <w:t>各项</w:t>
        </w:r>
      </w:ins>
      <w:ins w:id="307"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支出</w:t>
        </w:r>
      </w:ins>
      <w:ins w:id="308" w:author="CN=八宿县办公室/OU=昌都市八宿县财政局/OU=昌都市财政局/OU=西藏自治区财政厅/O=TIBET" w:date="2024-01-28T16:42:00Z">
        <w:r>
          <w:rPr>
            <w:rFonts w:hint="eastAsia" w:ascii="仿宋_GB2312" w:hAnsi="仿宋" w:eastAsia="仿宋_GB2312"/>
            <w:sz w:val="32"/>
            <w:szCs w:val="32"/>
            <w:highlight w:val="none"/>
          </w:rPr>
          <w:t>占总</w:t>
        </w:r>
      </w:ins>
      <w:ins w:id="309" w:author="CN=八宿县办公室/OU=昌都市八宿县财政局/OU=昌都市财政局/OU=西藏自治区财政厅/O=TIBET" w:date="2024-01-28T16:42:00Z">
        <w:r>
          <w:rPr>
            <w:rFonts w:hint="eastAsia" w:ascii="仿宋_GB2312" w:hAnsi="仿宋" w:eastAsia="仿宋_GB2312"/>
            <w:sz w:val="32"/>
            <w:szCs w:val="32"/>
            <w:highlight w:val="none"/>
            <w:lang w:eastAsia="zh-CN"/>
          </w:rPr>
          <w:t>支出</w:t>
        </w:r>
      </w:ins>
      <w:ins w:id="310" w:author="CN=八宿县办公室/OU=昌都市八宿县财政局/OU=昌都市财政局/OU=西藏自治区财政厅/O=TIBET" w:date="2024-01-28T16:42:00Z">
        <w:r>
          <w:rPr>
            <w:rFonts w:hint="eastAsia" w:ascii="仿宋_GB2312" w:hAnsi="仿宋" w:eastAsia="仿宋_GB2312"/>
            <w:sz w:val="32"/>
            <w:szCs w:val="32"/>
            <w:highlight w:val="none"/>
          </w:rPr>
          <w:t>的比重</w:t>
        </w:r>
      </w:ins>
    </w:p>
    <w:p>
      <w:pPr>
        <w:snapToGrid w:val="0"/>
        <w:spacing w:line="520" w:lineRule="exact"/>
        <w:ind w:firstLine="640" w:firstLineChars="200"/>
        <w:rPr>
          <w:ins w:id="311" w:author="CN=八宿县办公室/OU=昌都市八宿县财政局/OU=昌都市财政局/OU=西藏自治区财政厅/O=TIBET" w:date="2024-01-28T16:42:00Z"/>
          <w:rFonts w:hint="eastAsia" w:ascii="仿宋_GB2312" w:hAnsi="仿宋" w:eastAsia="仿宋_GB2312"/>
          <w:sz w:val="32"/>
          <w:szCs w:val="32"/>
        </w:rPr>
      </w:pPr>
      <w:ins w:id="312" w:author="CN=八宿县办公室/OU=昌都市八宿县财政局/OU=昌都市财政局/OU=西藏自治区财政厅/O=TIBET" w:date="2024-01-28T16:42:00Z">
        <w:r>
          <w:rPr>
            <w:rFonts w:hint="eastAsia" w:ascii="仿宋_GB2312" w:hAnsi="仿宋" w:eastAsia="仿宋_GB2312"/>
            <w:sz w:val="32"/>
            <w:szCs w:val="32"/>
            <w:lang w:eastAsia="zh-CN"/>
          </w:rPr>
          <w:pict>
            <v:shape id="Object 13" o:spid="_x0000_s2051" o:spt="75" type="#_x0000_t75" style="position:absolute;left:0pt;margin-left:14.7pt;margin-top:31.15pt;height:175.65pt;width:351.85pt;mso-wrap-distance-bottom:0pt;mso-wrap-distance-top:0pt;z-index:251660288;mso-width-relative:page;mso-height-relative:page;" o:ole="t" filled="f" o:preferrelative="t" stroked="f" coordsize="21600,21600">
              <v:path/>
              <v:fill on="f" focussize="0,0"/>
              <v:stroke on="f"/>
              <v:imagedata r:id="rId9" o:title=""/>
              <o:lock v:ext="edit" aspectratio="t"/>
              <w10:wrap type="topAndBottom"/>
            </v:shape>
            <o:OLEObject Type="Embed" ProgID="Excel.Chart.8" ShapeID="Object 13" DrawAspect="Content" ObjectID="_1468075727" r:id="rId8">
              <o:LockedField>false</o:LockedField>
            </o:OLEObject>
          </w:pict>
        </w:r>
      </w:ins>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（2）收入支出按部门所属单位分布情况（可列表）。</w:t>
      </w:r>
    </w:p>
    <w:p>
      <w:pPr>
        <w:snapToGrid w:val="0"/>
        <w:spacing w:line="520" w:lineRule="exact"/>
        <w:ind w:firstLine="643" w:firstLineChars="200"/>
        <w:rPr>
          <w:rFonts w:ascii="仿宋_GB2312" w:hAnsi="仿宋" w:eastAsia="仿宋_GB2312"/>
          <w:sz w:val="32"/>
          <w:szCs w:val="32"/>
        </w:rPr>
      </w:pPr>
      <w:ins w:id="314" w:author="CN=八宿县办公室/OU=昌都市八宿县财政局/OU=昌都市财政局/OU=西藏自治区财政厅/O=TIBET" w:date="2024-01-28T16:42:00Z">
        <w:r>
          <w:rPr>
            <w:rFonts w:hint="eastAsia" w:ascii="楷体_GB2312" w:hAnsi="仿宋" w:eastAsia="楷体_GB2312"/>
            <w:b/>
            <w:color w:val="auto"/>
            <w:sz w:val="32"/>
            <w:szCs w:val="32"/>
            <w:lang w:val="en-US" w:eastAsia="zh-CN"/>
          </w:rPr>
          <w:pict>
            <v:shape id="_x0000_s2053" o:spid="_x0000_s2053" o:spt="75" type="#_x0000_t75" style="position:absolute;left:0pt;margin-left:10.65pt;margin-top:54.85pt;height:222.75pt;width:366.75pt;mso-wrap-distance-bottom:0pt;mso-wrap-distance-top:0pt;z-index:251662336;mso-width-relative:page;mso-height-relative:page;" o:ole="t" fillcolor="#FFFFFF" filled="t" o:preferrelative="t" stroked="f" coordsize="21600,21600">
              <v:path/>
              <v:fill on="t" color2="#FFFFFF" focussize="0,0"/>
              <v:stroke on="f"/>
              <v:imagedata r:id="rId11" o:title=""/>
              <o:lock v:ext="edit" aspectratio="t"/>
              <v:shadow on="t" obscured="f" color="#FFFFFF" offset2="-2pt,-2pt"/>
              <w10:wrap type="topAndBottom"/>
            </v:shape>
            <o:OLEObject Type="Embed" ProgID="Excel.Chart.8" ShapeID="_x0000_s2053" DrawAspect="Content" ObjectID="_1468075728" r:id="rId10">
              <o:LockedField>false</o:LockedField>
            </o:OLEObject>
          </w:pict>
        </w:r>
      </w:ins>
      <w:r>
        <w:rPr>
          <w:rFonts w:hint="eastAsia" w:ascii="仿宋_GB2312" w:hAnsi="仿宋" w:eastAsia="仿宋_GB2312"/>
          <w:sz w:val="32"/>
          <w:szCs w:val="32"/>
        </w:rPr>
        <w:t>（3）收入支出与上年度对比情况及原因分析(可用柱形图或折线图)。</w:t>
      </w:r>
    </w:p>
    <w:p>
      <w:pPr>
        <w:numPr>
          <w:ilvl w:val="0"/>
          <w:numId w:val="0"/>
        </w:numPr>
        <w:snapToGrid w:val="0"/>
        <w:spacing w:line="520" w:lineRule="exact"/>
        <w:ind w:firstLine="320" w:firstLineChars="100"/>
        <w:rPr>
          <w:ins w:id="316" w:author="CN=八宿县办公室/OU=昌都市八宿县财政局/OU=昌都市财政局/OU=西藏自治区财政厅/O=TIBET" w:date="2024-01-28T16:42:00Z"/>
          <w:rFonts w:hint="eastAsia" w:ascii="仿宋_GB2312" w:hAnsi="仿宋" w:eastAsia="仿宋_GB2312"/>
          <w:sz w:val="32"/>
          <w:szCs w:val="32"/>
          <w:lang w:eastAsia="zh-CN"/>
        </w:rPr>
      </w:pPr>
      <w:ins w:id="317" w:author="CN=八宿县办公室/OU=昌都市八宿县财政局/OU=昌都市财政局/OU=西藏自治区财政厅/O=TIBET" w:date="2024-01-28T16:42:00Z">
        <w:r>
          <w:rPr>
            <w:rFonts w:hint="eastAsia" w:ascii="仿宋_GB2312" w:hAnsi="仿宋" w:eastAsia="仿宋_GB2312"/>
            <w:sz w:val="32"/>
            <w:szCs w:val="32"/>
            <w:lang w:val="en-US" w:eastAsia="zh-CN"/>
          </w:rPr>
          <w:t>原因分析：今年新增两人，本</w:t>
        </w:r>
      </w:ins>
      <w:ins w:id="318" w:author="CN=八宿县办公室/OU=昌都市八宿县财政局/OU=昌都市财政局/OU=西藏自治区财政厅/O=TIBET" w:date="2024-01-28T16:42:00Z">
        <w:r>
          <w:rPr>
            <w:rFonts w:hint="eastAsia" w:ascii="仿宋_GB2312" w:hAnsi="仿宋" w:eastAsia="仿宋_GB2312" w:cs="Times New Roman"/>
            <w:i w:val="0"/>
            <w:color w:val="000000"/>
            <w:sz w:val="32"/>
            <w:szCs w:val="32"/>
            <w:u w:val="none"/>
            <w:lang w:val="en-US" w:eastAsia="zh-CN"/>
          </w:rPr>
          <w:t>年基层治理工作投入增加、新增平安建设整治活动、政治安全经费</w:t>
        </w:r>
      </w:ins>
      <w:ins w:id="319" w:author="CN=八宿县办公室/OU=昌都市八宿县财政局/OU=昌都市财政局/OU=西藏自治区财政厅/O=TIBET" w:date="2024-01-28T16:42:00Z">
        <w:r>
          <w:rPr>
            <w:rFonts w:hint="eastAsia" w:ascii="仿宋_GB2312" w:hAnsi="仿宋" w:eastAsia="仿宋_GB2312" w:cs="Times New Roman"/>
            <w:i w:val="0"/>
            <w:sz w:val="32"/>
            <w:szCs w:val="32"/>
            <w:u w:val="none"/>
            <w:lang w:val="en-US" w:eastAsia="zh-CN"/>
          </w:rPr>
          <w:t>。</w:t>
        </w:r>
      </w:ins>
    </w:p>
    <w:p>
      <w:pPr>
        <w:snapToGrid w:val="0"/>
        <w:spacing w:line="520" w:lineRule="exact"/>
        <w:ind w:firstLine="643" w:firstLineChars="200"/>
        <w:rPr>
          <w:ins w:id="320" w:author="CN=八宿县办公室/OU=昌都市八宿县财政局/OU=昌都市财政局/OU=西藏自治区财政厅/O=TIBET" w:date="2024-01-28T16:42:00Z"/>
          <w:rFonts w:hint="eastAsia" w:ascii="仿宋_GB2312" w:hAnsi="仿宋" w:eastAsia="仿宋_GB2312"/>
          <w:b/>
          <w:sz w:val="32"/>
          <w:szCs w:val="32"/>
        </w:rPr>
      </w:pPr>
    </w:p>
    <w:p>
      <w:pPr>
        <w:snapToGrid w:val="0"/>
        <w:spacing w:line="52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3．支出按经济分类科目分析。</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（1）“三公”经费支出情况：可进行上下年对比、预决算对比，</w:t>
      </w:r>
      <w:r>
        <w:rPr>
          <w:rFonts w:hint="eastAsia" w:ascii="仿宋_GB2312" w:hAnsi="仿宋" w:eastAsia="仿宋_GB2312" w:cs="仿宋"/>
          <w:color w:val="000000"/>
          <w:sz w:val="32"/>
          <w:szCs w:val="32"/>
        </w:rPr>
        <w:t>以及相关的公务用车购置及保有量、因公出国（</w:t>
      </w:r>
      <w:r>
        <w:rPr>
          <w:rFonts w:hint="eastAsia" w:ascii="仿宋_GB2312" w:hAnsi="仿宋" w:eastAsia="仿宋_GB2312" w:cs="仿宋"/>
          <w:sz w:val="32"/>
          <w:szCs w:val="32"/>
        </w:rPr>
        <w:t>境）团组数及人数和公务接待批次及人数等情况与分析。</w:t>
      </w:r>
      <w:r>
        <w:rPr>
          <w:rFonts w:hint="eastAsia" w:ascii="仿宋_GB2312" w:hAnsi="仿宋" w:eastAsia="仿宋_GB2312" w:cs="仿宋"/>
          <w:color w:val="000000"/>
          <w:sz w:val="32"/>
          <w:szCs w:val="32"/>
        </w:rPr>
        <w:t>动用上年结转用于三公经费的情况及原因。</w:t>
      </w:r>
    </w:p>
    <w:p>
      <w:pPr>
        <w:snapToGrid w:val="0"/>
        <w:spacing w:line="520" w:lineRule="exact"/>
        <w:ind w:firstLine="640" w:firstLineChars="200"/>
        <w:rPr>
          <w:ins w:id="321" w:author="CN=八宿县办公室/OU=昌都市八宿县财政局/OU=昌都市财政局/OU=西藏自治区财政厅/O=TIBET" w:date="2024-01-28T16:43:00Z"/>
          <w:rFonts w:hint="eastAsia" w:ascii="仿宋_GB2312" w:hAnsi="仿宋" w:eastAsia="仿宋_GB2312"/>
          <w:sz w:val="32"/>
          <w:szCs w:val="32"/>
        </w:rPr>
      </w:pPr>
    </w:p>
    <w:tbl>
      <w:tblPr>
        <w:tblStyle w:val="12"/>
        <w:tblW w:w="8940" w:type="dxa"/>
        <w:tblInd w:w="0" w:type="dxa"/>
        <w:tblLayout w:type="autofit"/>
        <w:tblCellMar>
          <w:top w:w="0" w:type="dxa"/>
          <w:left w:w="0" w:type="dxa"/>
          <w:bottom w:w="0" w:type="dxa"/>
          <w:right w:w="0" w:type="dxa"/>
        </w:tblCellMar>
      </w:tblPr>
      <w:tblGrid>
        <w:gridCol w:w="2310"/>
        <w:gridCol w:w="1785"/>
        <w:gridCol w:w="1785"/>
        <w:gridCol w:w="1545"/>
        <w:gridCol w:w="1515"/>
      </w:tblGrid>
      <w:tr>
        <w:tblPrEx>
          <w:tblCellMar>
            <w:top w:w="0" w:type="dxa"/>
            <w:left w:w="0" w:type="dxa"/>
            <w:bottom w:w="0" w:type="dxa"/>
            <w:right w:w="0" w:type="dxa"/>
          </w:tblCellMar>
        </w:tblPrEx>
        <w:trPr>
          <w:trHeight w:val="285" w:hRule="atLeast"/>
          <w:ins w:id="322" w:author="CN=八宿县办公室/OU=昌都市八宿县财政局/OU=昌都市财政局/OU=西藏自治区财政厅/O=TIBET" w:date="2024-01-28T16:43:00Z"/>
        </w:trPr>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23"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24"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项目</w:t>
              </w:r>
            </w:ins>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25"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26"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本年度</w:t>
              </w:r>
            </w:ins>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27"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28"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上年度</w:t>
              </w:r>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29"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30"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比上年增减</w:t>
              </w:r>
            </w:ins>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31"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32"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增减率%</w:t>
              </w:r>
            </w:ins>
          </w:p>
        </w:tc>
      </w:tr>
      <w:tr>
        <w:tblPrEx>
          <w:tblCellMar>
            <w:top w:w="0" w:type="dxa"/>
            <w:left w:w="0" w:type="dxa"/>
            <w:bottom w:w="0" w:type="dxa"/>
            <w:right w:w="0" w:type="dxa"/>
          </w:tblCellMar>
        </w:tblPrEx>
        <w:trPr>
          <w:trHeight w:val="285" w:hRule="atLeast"/>
          <w:ins w:id="333" w:author="CN=八宿县办公室/OU=昌都市八宿县财政局/OU=昌都市财政局/OU=西藏自治区财政厅/O=TIBET" w:date="2024-01-28T16:43:00Z"/>
        </w:trPr>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34"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35"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公务用车运行维护费</w:t>
              </w:r>
            </w:ins>
          </w:p>
        </w:tc>
        <w:tc>
          <w:tcPr>
            <w:tcW w:w="0" w:type="auto"/>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336" w:author="CN=八宿县办公室/OU=昌都市八宿县财政局/OU=昌都市财政局/OU=西藏自治区财政厅/O=TIBET" w:date="2024-01-28T16:43:00Z"/>
                <w:rFonts w:hint="default" w:ascii="宋体" w:hAnsi="宋体" w:eastAsia="宋体" w:cs="宋体"/>
                <w:i w:val="0"/>
                <w:color w:val="000000"/>
                <w:sz w:val="22"/>
                <w:szCs w:val="22"/>
                <w:u w:val="none"/>
                <w:lang w:val="en-US"/>
              </w:rPr>
            </w:pPr>
            <w:ins w:id="337" w:author="CN=八宿县办公室/OU=昌都市八宿县财政局/OU=昌都市财政局/OU=西藏自治区财政厅/O=TIBET" w:date="2024-01-28T16:43:00Z">
              <w:r>
                <w:rPr>
                  <w:rFonts w:ascii="宋体" w:hAnsi="宋体" w:eastAsia="宋体" w:cs="宋体"/>
                  <w:sz w:val="24"/>
                  <w:szCs w:val="24"/>
                </w:rPr>
                <w:t>69,895.80</w:t>
              </w:r>
            </w:ins>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38"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39" w:author="CN=八宿县办公室/OU=昌都市八宿县财政局/OU=昌都市财政局/OU=西藏自治区财政厅/O=TIBET" w:date="2024-01-28T16:43:00Z">
              <w:r>
                <w:rPr>
                  <w:rFonts w:hint="eastAsia" w:ascii="宋体" w:hAnsi="宋体" w:eastAsia="宋体" w:cs="宋体"/>
                  <w:i w:val="0"/>
                  <w:color w:val="000000"/>
                  <w:kern w:val="0"/>
                  <w:sz w:val="22"/>
                  <w:szCs w:val="22"/>
                  <w:u w:val="none"/>
                  <w:lang w:val="en-US" w:eastAsia="zh-CN" w:bidi="ar"/>
                </w:rPr>
                <w:t>0</w:t>
              </w:r>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40"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41"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0</w:t>
              </w:r>
            </w:ins>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42"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43"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100%</w:t>
              </w:r>
            </w:ins>
          </w:p>
        </w:tc>
      </w:tr>
      <w:tr>
        <w:tblPrEx>
          <w:tblCellMar>
            <w:top w:w="0" w:type="dxa"/>
            <w:left w:w="0" w:type="dxa"/>
            <w:bottom w:w="0" w:type="dxa"/>
            <w:right w:w="0" w:type="dxa"/>
          </w:tblCellMar>
        </w:tblPrEx>
        <w:trPr>
          <w:trHeight w:val="285" w:hRule="atLeast"/>
          <w:ins w:id="344" w:author="CN=八宿县办公室/OU=昌都市八宿县财政局/OU=昌都市财政局/OU=西藏自治区财政厅/O=TIBET" w:date="2024-01-28T16:43:00Z"/>
        </w:trPr>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45"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46"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公务接待费</w:t>
              </w:r>
            </w:ins>
          </w:p>
        </w:tc>
        <w:tc>
          <w:tcPr>
            <w:tcW w:w="0" w:type="auto"/>
            <w:tcBorders>
              <w:top w:val="nil"/>
              <w:left w:val="nil"/>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ins w:id="347" w:author="CN=八宿县办公室/OU=昌都市八宿县财政局/OU=昌都市财政局/OU=西藏自治区财政厅/O=TIBET" w:date="2024-01-28T16:43:00Z"/>
                <w:rFonts w:hint="eastAsia" w:ascii="宋体" w:hAnsi="宋体" w:eastAsia="宋体" w:cs="宋体"/>
                <w:i w:val="0"/>
                <w:color w:val="000000"/>
                <w:sz w:val="22"/>
                <w:szCs w:val="22"/>
                <w:u w:val="none"/>
              </w:rPr>
            </w:pPr>
            <w:ins w:id="348" w:author="CN=八宿县办公室/OU=昌都市八宿县财政局/OU=昌都市财政局/OU=西藏自治区财政厅/O=TIBET" w:date="2024-01-28T16:43:00Z">
              <w:r>
                <w:rPr>
                  <w:rFonts w:hint="eastAsia" w:ascii="宋体" w:hAnsi="宋体" w:eastAsia="宋体" w:cs="宋体"/>
                  <w:i w:val="0"/>
                  <w:color w:val="000000"/>
                  <w:kern w:val="0"/>
                  <w:sz w:val="22"/>
                  <w:szCs w:val="22"/>
                  <w:u w:val="none"/>
                  <w:lang w:val="en-US" w:eastAsia="zh-CN" w:bidi="ar"/>
                </w:rPr>
                <w:t>0.00</w:t>
              </w:r>
            </w:ins>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49"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50"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0.00</w:t>
              </w:r>
            </w:ins>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51"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52"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0</w:t>
              </w:r>
            </w:ins>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ins w:id="353"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54"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0.00%</w:t>
              </w:r>
            </w:ins>
          </w:p>
        </w:tc>
      </w:tr>
    </w:tbl>
    <w:p>
      <w:pPr>
        <w:snapToGrid w:val="0"/>
        <w:spacing w:line="520" w:lineRule="exact"/>
        <w:ind w:firstLine="640" w:firstLineChars="200"/>
        <w:rPr>
          <w:ins w:id="355" w:author="CN=八宿县办公室/OU=昌都市八宿县财政局/OU=昌都市财政局/OU=西藏自治区财政厅/O=TIBET" w:date="2024-01-28T16:43:00Z"/>
          <w:rFonts w:hint="eastAsia" w:ascii="仿宋_GB2312" w:hAnsi="仿宋" w:eastAsia="仿宋_GB2312"/>
          <w:sz w:val="32"/>
          <w:szCs w:val="32"/>
        </w:rPr>
      </w:pPr>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（2）会议费支出情况：可进行上下年对比，人均支出情况分析（可做表、柱图、折线图）。</w:t>
      </w:r>
      <w:ins w:id="356" w:author="CN=八宿县办公室/OU=昌都市八宿县财政局/OU=昌都市财政局/OU=西藏自治区财政厅/O=TIBET" w:date="2024-01-28T16:43:00Z">
        <w:r>
          <w:rPr>
            <w:rFonts w:hint="eastAsia" w:ascii="仿宋_GB2312" w:hAnsi="仿宋" w:eastAsia="仿宋_GB2312"/>
            <w:sz w:val="32"/>
            <w:szCs w:val="32"/>
            <w:lang w:eastAsia="zh-CN"/>
          </w:rPr>
          <w:t>无</w:t>
        </w:r>
      </w:ins>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（3）培训费支出情况：可进行上下年对比，人均支出情况分析（可做表、柱图、折线图）。</w:t>
      </w:r>
      <w:ins w:id="357" w:author="CN=八宿县办公室/OU=昌都市八宿县财政局/OU=昌都市财政局/OU=西藏自治区财政厅/O=TIBET" w:date="2024-01-28T16:43:00Z">
        <w:r>
          <w:rPr>
            <w:rFonts w:hint="eastAsia" w:ascii="仿宋_GB2312" w:hAnsi="仿宋" w:eastAsia="仿宋_GB2312"/>
            <w:sz w:val="32"/>
            <w:szCs w:val="32"/>
            <w:lang w:eastAsia="zh-CN"/>
          </w:rPr>
          <w:t>无</w:t>
        </w:r>
      </w:ins>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（4）其他对部门影响较大的支出情况。</w:t>
      </w:r>
      <w:ins w:id="358" w:author="CN=八宿县办公室/OU=昌都市八宿县财政局/OU=昌都市财政局/OU=西藏自治区财政厅/O=TIBET" w:date="2024-01-28T16:43:00Z">
        <w:r>
          <w:rPr>
            <w:rFonts w:hint="eastAsia" w:ascii="仿宋_GB2312" w:hAnsi="仿宋" w:eastAsia="仿宋_GB2312"/>
            <w:sz w:val="32"/>
            <w:szCs w:val="32"/>
            <w:lang w:eastAsia="zh-CN"/>
          </w:rPr>
          <w:t>无</w:t>
        </w:r>
      </w:ins>
    </w:p>
    <w:p>
      <w:pPr>
        <w:snapToGrid w:val="0"/>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（5）重点经济分类支出中存在的问题及改进措施。</w:t>
      </w:r>
      <w:ins w:id="359" w:author="CN=八宿县办公室/OU=昌都市八宿县财政局/OU=昌都市财政局/OU=西藏自治区财政厅/O=TIBET" w:date="2024-01-28T16:43:00Z">
        <w:r>
          <w:rPr>
            <w:rFonts w:hint="eastAsia" w:ascii="仿宋_GB2312" w:hAnsi="仿宋" w:eastAsia="仿宋_GB2312"/>
            <w:sz w:val="32"/>
            <w:szCs w:val="32"/>
            <w:lang w:eastAsia="zh-CN"/>
          </w:rPr>
          <w:t>无</w:t>
        </w:r>
      </w:ins>
    </w:p>
    <w:p>
      <w:pPr>
        <w:snapToGrid w:val="0"/>
        <w:spacing w:line="52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4.财政拨款收入、支出分析。</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根据报表项目分析财政拨款收入、支出情况，支出要按照基本支出和项目支出分析具体构成及特点。</w:t>
      </w:r>
    </w:p>
    <w:p>
      <w:pPr>
        <w:snapToGrid w:val="0"/>
        <w:spacing w:line="520" w:lineRule="exact"/>
        <w:ind w:firstLine="640" w:firstLineChars="200"/>
        <w:rPr>
          <w:ins w:id="360" w:author="CN=八宿县办公室/OU=昌都市八宿县财政局/OU=昌都市财政局/OU=西藏自治区财政厅/O=TIBET" w:date="2024-01-28T16:43:00Z"/>
          <w:rFonts w:ascii="仿宋_GB2312" w:hAnsi="仿宋" w:eastAsia="仿宋_GB2312"/>
          <w:sz w:val="32"/>
          <w:szCs w:val="32"/>
        </w:rPr>
      </w:pPr>
    </w:p>
    <w:tbl>
      <w:tblPr>
        <w:tblStyle w:val="12"/>
        <w:tblpPr w:leftFromText="180" w:rightFromText="180" w:vertAnchor="text" w:horzAnchor="page" w:tblpX="2708" w:tblpY="170"/>
        <w:tblOverlap w:val="never"/>
        <w:tblW w:w="6883" w:type="dxa"/>
        <w:tblInd w:w="0" w:type="dxa"/>
        <w:tblLayout w:type="fixed"/>
        <w:tblCellMar>
          <w:top w:w="0" w:type="dxa"/>
          <w:left w:w="0" w:type="dxa"/>
          <w:bottom w:w="0" w:type="dxa"/>
          <w:right w:w="0" w:type="dxa"/>
        </w:tblCellMar>
        <w:tblPrChange w:id="361" w:author="Administrator" w:date="2025-02-14T17:51:39Z">
          <w:tblPr>
            <w:tblStyle w:val="12"/>
            <w:tblpPr w:leftFromText="180" w:rightFromText="180" w:vertAnchor="text" w:horzAnchor="page" w:tblpX="2708" w:tblpY="170"/>
            <w:tblOverlap w:val="never"/>
            <w:tblW w:w="5880" w:type="dxa"/>
            <w:tblInd w:w="0" w:type="dxa"/>
            <w:tblLayout w:type="autofit"/>
            <w:tblCellMar>
              <w:top w:w="0" w:type="dxa"/>
              <w:left w:w="0" w:type="dxa"/>
              <w:bottom w:w="0" w:type="dxa"/>
              <w:right w:w="0" w:type="dxa"/>
            </w:tblCellMar>
          </w:tblPr>
        </w:tblPrChange>
      </w:tblPr>
      <w:tblGrid>
        <w:gridCol w:w="1041"/>
        <w:gridCol w:w="3085"/>
        <w:gridCol w:w="2757"/>
        <w:tblGridChange w:id="362">
          <w:tblGrid>
            <w:gridCol w:w="2310"/>
            <w:gridCol w:w="1785"/>
            <w:gridCol w:w="1785"/>
          </w:tblGrid>
        </w:tblGridChange>
      </w:tblGrid>
      <w:tr>
        <w:tblPrEx>
          <w:tblCellMar>
            <w:top w:w="0" w:type="dxa"/>
            <w:left w:w="0" w:type="dxa"/>
            <w:bottom w:w="0" w:type="dxa"/>
            <w:right w:w="0" w:type="dxa"/>
          </w:tblCellMar>
          <w:tblPrExChange w:id="364" w:author="Administrator" w:date="2025-02-14T17:51:39Z">
            <w:tblPrEx>
              <w:tblCellMar>
                <w:top w:w="0" w:type="dxa"/>
                <w:left w:w="0" w:type="dxa"/>
                <w:bottom w:w="0" w:type="dxa"/>
                <w:right w:w="0" w:type="dxa"/>
              </w:tblCellMar>
            </w:tblPrEx>
          </w:tblPrExChange>
        </w:tblPrEx>
        <w:trPr>
          <w:trHeight w:val="570" w:hRule="atLeast"/>
          <w:ins w:id="363" w:author="CN=八宿县办公室/OU=昌都市八宿县财政局/OU=昌都市财政局/OU=西藏自治区财政厅/O=TIBET" w:date="2024-01-28T16:43:00Z"/>
          <w:trPrChange w:id="364" w:author="Administrator" w:date="2025-02-14T17:51:39Z">
            <w:trPr>
              <w:trHeight w:val="570" w:hRule="atLeast"/>
            </w:trPr>
          </w:trPrChange>
        </w:trPr>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365" w:author="Administrator" w:date="2025-02-14T17:51:39Z">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366"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67"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项目</w:t>
              </w:r>
            </w:ins>
          </w:p>
        </w:tc>
        <w:tc>
          <w:tcPr>
            <w:tcW w:w="30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368" w:author="Administrator" w:date="2025-02-14T17:51:39Z">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369"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70"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财政拨款预算收入</w:t>
              </w:r>
            </w:ins>
          </w:p>
        </w:tc>
        <w:tc>
          <w:tcPr>
            <w:tcW w:w="27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371" w:author="Administrator" w:date="2025-02-14T17:51:39Z">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372"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73"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财政拨款预算支出</w:t>
              </w:r>
            </w:ins>
          </w:p>
        </w:tc>
      </w:tr>
      <w:tr>
        <w:tblPrEx>
          <w:tblCellMar>
            <w:top w:w="0" w:type="dxa"/>
            <w:left w:w="0" w:type="dxa"/>
            <w:bottom w:w="0" w:type="dxa"/>
            <w:right w:w="0" w:type="dxa"/>
          </w:tblCellMar>
          <w:tblPrExChange w:id="375" w:author="Administrator" w:date="2025-02-14T17:51:39Z">
            <w:tblPrEx>
              <w:tblCellMar>
                <w:top w:w="0" w:type="dxa"/>
                <w:left w:w="0" w:type="dxa"/>
                <w:bottom w:w="0" w:type="dxa"/>
                <w:right w:w="0" w:type="dxa"/>
              </w:tblCellMar>
            </w:tblPrEx>
          </w:tblPrExChange>
        </w:tblPrEx>
        <w:trPr>
          <w:trHeight w:val="285" w:hRule="atLeast"/>
          <w:ins w:id="374" w:author="CN=八宿县办公室/OU=昌都市八宿县财政局/OU=昌都市财政局/OU=西藏自治区财政厅/O=TIBET" w:date="2024-01-28T16:43:00Z"/>
          <w:trPrChange w:id="375" w:author="Administrator" w:date="2025-02-14T17:51:39Z">
            <w:trPr>
              <w:trHeight w:val="285" w:hRule="atLeast"/>
            </w:trPr>
          </w:trPrChange>
        </w:trPr>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376" w:author="Administrator" w:date="2025-02-14T17:51:39Z">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377"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78"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一般公共服务支出</w:t>
              </w:r>
            </w:ins>
          </w:p>
        </w:tc>
        <w:tc>
          <w:tcPr>
            <w:tcW w:w="3085" w:type="dxa"/>
            <w:tcBorders>
              <w:top w:val="nil"/>
              <w:left w:val="nil"/>
              <w:bottom w:val="single" w:color="000000" w:sz="4" w:space="0"/>
              <w:right w:val="single" w:color="000000" w:sz="4" w:space="0"/>
            </w:tcBorders>
            <w:noWrap/>
            <w:tcMar>
              <w:top w:w="15" w:type="dxa"/>
              <w:left w:w="15" w:type="dxa"/>
              <w:right w:w="15" w:type="dxa"/>
            </w:tcMar>
            <w:vAlign w:val="center"/>
            <w:tcPrChange w:id="379"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380" w:author="CN=八宿县办公室/OU=昌都市八宿县财政局/OU=昌都市财政局/OU=西藏自治区财政厅/O=TIBET" w:date="2024-01-28T16:43:00Z"/>
                <w:rFonts w:hint="eastAsia" w:ascii="宋体" w:hAnsi="宋体" w:eastAsia="宋体" w:cs="宋体"/>
                <w:i w:val="0"/>
                <w:color w:val="000000"/>
                <w:sz w:val="22"/>
                <w:szCs w:val="22"/>
                <w:u w:val="none"/>
              </w:rPr>
            </w:pPr>
            <w:ins w:id="381" w:author="CN=八宿县办公室/OU=昌都市八宿县财政局/OU=昌都市财政局/OU=西藏自治区财政厅/O=TIBET" w:date="2024-01-28T16:43:00Z">
              <w:r>
                <w:rPr>
                  <w:rFonts w:ascii="宋体" w:hAnsi="宋体" w:eastAsia="宋体" w:cs="宋体"/>
                  <w:sz w:val="24"/>
                  <w:szCs w:val="24"/>
                </w:rPr>
                <w:t>5,2</w:t>
              </w:r>
            </w:ins>
            <w:ins w:id="382" w:author="CN=八宿县办公室/OU=昌都市八宿县财政局/OU=昌都市财政局/OU=西藏自治区财政厅/O=TIBET" w:date="2024-01-28T16:43:00Z">
              <w:r>
                <w:rPr>
                  <w:rFonts w:hint="eastAsia" w:ascii="宋体" w:hAnsi="宋体" w:eastAsia="宋体" w:cs="宋体"/>
                  <w:sz w:val="24"/>
                  <w:szCs w:val="24"/>
                  <w:lang w:val="en-US" w:eastAsia="zh-CN"/>
                </w:rPr>
                <w:t>51094</w:t>
              </w:r>
            </w:ins>
            <w:ins w:id="383" w:author="CN=八宿县办公室/OU=昌都市八宿县财政局/OU=昌都市财政局/OU=西藏自治区财政厅/O=TIBET" w:date="2024-01-28T16:43:00Z">
              <w:r>
                <w:rPr>
                  <w:rFonts w:ascii="宋体" w:hAnsi="宋体" w:eastAsia="宋体" w:cs="宋体"/>
                  <w:sz w:val="24"/>
                  <w:szCs w:val="24"/>
                </w:rPr>
                <w:t>.14</w:t>
              </w:r>
            </w:ins>
          </w:p>
        </w:tc>
        <w:tc>
          <w:tcPr>
            <w:tcW w:w="2757" w:type="dxa"/>
            <w:tcBorders>
              <w:top w:val="nil"/>
              <w:left w:val="nil"/>
              <w:bottom w:val="single" w:color="000000" w:sz="4" w:space="0"/>
              <w:right w:val="single" w:color="000000" w:sz="4" w:space="0"/>
            </w:tcBorders>
            <w:noWrap/>
            <w:tcMar>
              <w:top w:w="15" w:type="dxa"/>
              <w:left w:w="15" w:type="dxa"/>
              <w:right w:w="15" w:type="dxa"/>
            </w:tcMar>
            <w:vAlign w:val="center"/>
            <w:tcPrChange w:id="384"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385" w:author="CN=八宿县办公室/OU=昌都市八宿县财政局/OU=昌都市财政局/OU=西藏自治区财政厅/O=TIBET" w:date="2024-01-28T16:43:00Z"/>
                <w:rFonts w:hint="eastAsia" w:ascii="宋体" w:hAnsi="宋体" w:eastAsia="宋体" w:cs="宋体"/>
                <w:i w:val="0"/>
                <w:color w:val="000000"/>
                <w:sz w:val="22"/>
                <w:szCs w:val="22"/>
                <w:u w:val="none"/>
              </w:rPr>
            </w:pPr>
            <w:ins w:id="386" w:author="CN=八宿县办公室/OU=昌都市八宿县财政局/OU=昌都市财政局/OU=西藏自治区财政厅/O=TIBET" w:date="2024-01-28T16:43:00Z">
              <w:r>
                <w:rPr>
                  <w:rFonts w:ascii="宋体" w:hAnsi="宋体" w:eastAsia="宋体" w:cs="宋体"/>
                  <w:sz w:val="24"/>
                  <w:szCs w:val="24"/>
                </w:rPr>
                <w:t>5,2</w:t>
              </w:r>
            </w:ins>
            <w:ins w:id="387" w:author="CN=八宿县办公室/OU=昌都市八宿县财政局/OU=昌都市财政局/OU=西藏自治区财政厅/O=TIBET" w:date="2024-01-28T16:43:00Z">
              <w:r>
                <w:rPr>
                  <w:rFonts w:hint="eastAsia" w:ascii="宋体" w:hAnsi="宋体" w:eastAsia="宋体" w:cs="宋体"/>
                  <w:sz w:val="24"/>
                  <w:szCs w:val="24"/>
                  <w:lang w:val="en-US" w:eastAsia="zh-CN"/>
                </w:rPr>
                <w:t>51094</w:t>
              </w:r>
            </w:ins>
            <w:ins w:id="388" w:author="CN=八宿县办公室/OU=昌都市八宿县财政局/OU=昌都市财政局/OU=西藏自治区财政厅/O=TIBET" w:date="2024-01-28T16:43:00Z">
              <w:r>
                <w:rPr>
                  <w:rFonts w:ascii="宋体" w:hAnsi="宋体" w:eastAsia="宋体" w:cs="宋体"/>
                  <w:sz w:val="24"/>
                  <w:szCs w:val="24"/>
                </w:rPr>
                <w:t>.14</w:t>
              </w:r>
            </w:ins>
          </w:p>
        </w:tc>
      </w:tr>
      <w:tr>
        <w:tblPrEx>
          <w:tblCellMar>
            <w:top w:w="0" w:type="dxa"/>
            <w:left w:w="0" w:type="dxa"/>
            <w:bottom w:w="0" w:type="dxa"/>
            <w:right w:w="0" w:type="dxa"/>
          </w:tblCellMar>
          <w:tblPrExChange w:id="390" w:author="Administrator" w:date="2025-02-14T17:51:39Z">
            <w:tblPrEx>
              <w:tblCellMar>
                <w:top w:w="0" w:type="dxa"/>
                <w:left w:w="0" w:type="dxa"/>
                <w:bottom w:w="0" w:type="dxa"/>
                <w:right w:w="0" w:type="dxa"/>
              </w:tblCellMar>
            </w:tblPrEx>
          </w:tblPrExChange>
        </w:tblPrEx>
        <w:trPr>
          <w:trHeight w:val="285" w:hRule="atLeast"/>
          <w:ins w:id="389" w:author="CN=八宿县办公室/OU=昌都市八宿县财政局/OU=昌都市财政局/OU=西藏自治区财政厅/O=TIBET" w:date="2024-01-28T16:43:00Z"/>
          <w:trPrChange w:id="390" w:author="Administrator" w:date="2025-02-14T17:51:39Z">
            <w:trPr>
              <w:trHeight w:val="285" w:hRule="atLeast"/>
            </w:trPr>
          </w:trPrChange>
        </w:trPr>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391" w:author="Administrator" w:date="2025-02-14T17:51:39Z">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392"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393"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基本支出</w:t>
              </w:r>
            </w:ins>
          </w:p>
        </w:tc>
        <w:tc>
          <w:tcPr>
            <w:tcW w:w="3085" w:type="dxa"/>
            <w:tcBorders>
              <w:top w:val="nil"/>
              <w:left w:val="nil"/>
              <w:bottom w:val="single" w:color="000000" w:sz="4" w:space="0"/>
              <w:right w:val="single" w:color="000000" w:sz="4" w:space="0"/>
            </w:tcBorders>
            <w:noWrap/>
            <w:tcMar>
              <w:top w:w="15" w:type="dxa"/>
              <w:left w:w="15" w:type="dxa"/>
              <w:right w:w="15" w:type="dxa"/>
            </w:tcMar>
            <w:vAlign w:val="center"/>
            <w:tcPrChange w:id="394"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395" w:author="CN=八宿县办公室/OU=昌都市八宿县财政局/OU=昌都市财政局/OU=西藏自治区财政厅/O=TIBET" w:date="2024-01-28T16:43:00Z"/>
                <w:rFonts w:hint="eastAsia" w:ascii="宋体" w:hAnsi="宋体" w:eastAsia="宋体" w:cs="宋体"/>
                <w:i w:val="0"/>
                <w:color w:val="000000"/>
                <w:sz w:val="22"/>
                <w:szCs w:val="22"/>
                <w:u w:val="none"/>
              </w:rPr>
            </w:pPr>
            <w:ins w:id="396" w:author="ww" w:date="2024-02-06T16:23:00Z">
              <w:r>
                <w:rPr>
                  <w:rFonts w:ascii="宋体" w:hAnsi="宋体" w:eastAsia="宋体" w:cs="宋体"/>
                  <w:sz w:val="24"/>
                  <w:szCs w:val="24"/>
                </w:rPr>
                <w:t>2,483,116.49</w:t>
              </w:r>
            </w:ins>
            <w:ins w:id="397" w:author="CN=八宿县办公室/OU=昌都市八宿县财政局/OU=昌都市财政局/OU=西藏自治区财政厅/O=TIBET" w:date="2024-01-28T16:43:00Z">
              <w:del w:id="398" w:author="ww" w:date="2024-02-06T16:23:00Z">
                <w:r>
                  <w:rPr>
                    <w:rFonts w:ascii="宋体" w:hAnsi="宋体" w:eastAsia="宋体" w:cs="宋体"/>
                    <w:sz w:val="24"/>
                    <w:szCs w:val="24"/>
                  </w:rPr>
                  <w:delText>2,533,116.49</w:delText>
                </w:r>
              </w:del>
            </w:ins>
          </w:p>
        </w:tc>
        <w:tc>
          <w:tcPr>
            <w:tcW w:w="2757" w:type="dxa"/>
            <w:tcBorders>
              <w:top w:val="nil"/>
              <w:left w:val="nil"/>
              <w:bottom w:val="single" w:color="000000" w:sz="4" w:space="0"/>
              <w:right w:val="single" w:color="000000" w:sz="4" w:space="0"/>
            </w:tcBorders>
            <w:noWrap/>
            <w:tcMar>
              <w:top w:w="15" w:type="dxa"/>
              <w:left w:w="15" w:type="dxa"/>
              <w:right w:w="15" w:type="dxa"/>
            </w:tcMar>
            <w:vAlign w:val="center"/>
            <w:tcPrChange w:id="399"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400" w:author="CN=八宿县办公室/OU=昌都市八宿县财政局/OU=昌都市财政局/OU=西藏自治区财政厅/O=TIBET" w:date="2024-01-28T16:43:00Z"/>
                <w:rFonts w:hint="eastAsia" w:ascii="宋体" w:hAnsi="宋体" w:eastAsia="宋体" w:cs="宋体"/>
                <w:i w:val="0"/>
                <w:color w:val="000000"/>
                <w:sz w:val="22"/>
                <w:szCs w:val="22"/>
                <w:u w:val="none"/>
              </w:rPr>
            </w:pPr>
            <w:ins w:id="401" w:author="ww" w:date="2024-02-06T16:23:00Z">
              <w:r>
                <w:rPr>
                  <w:rFonts w:ascii="宋体" w:hAnsi="宋体" w:eastAsia="宋体" w:cs="宋体"/>
                  <w:sz w:val="24"/>
                  <w:szCs w:val="24"/>
                </w:rPr>
                <w:t>2,483,116.49</w:t>
              </w:r>
            </w:ins>
            <w:ins w:id="402" w:author="CN=八宿县办公室/OU=昌都市八宿县财政局/OU=昌都市财政局/OU=西藏自治区财政厅/O=TIBET" w:date="2024-01-28T16:43:00Z">
              <w:del w:id="403" w:author="ww" w:date="2024-02-06T16:23:00Z">
                <w:r>
                  <w:rPr>
                    <w:rFonts w:ascii="宋体" w:hAnsi="宋体" w:eastAsia="宋体" w:cs="宋体"/>
                    <w:sz w:val="24"/>
                    <w:szCs w:val="24"/>
                  </w:rPr>
                  <w:delText>2,533,116.49</w:delText>
                </w:r>
              </w:del>
            </w:ins>
          </w:p>
        </w:tc>
      </w:tr>
      <w:tr>
        <w:tblPrEx>
          <w:tblCellMar>
            <w:top w:w="0" w:type="dxa"/>
            <w:left w:w="0" w:type="dxa"/>
            <w:bottom w:w="0" w:type="dxa"/>
            <w:right w:w="0" w:type="dxa"/>
          </w:tblCellMar>
          <w:tblPrExChange w:id="405" w:author="Administrator" w:date="2025-02-14T17:51:39Z">
            <w:tblPrEx>
              <w:tblCellMar>
                <w:top w:w="0" w:type="dxa"/>
                <w:left w:w="0" w:type="dxa"/>
                <w:bottom w:w="0" w:type="dxa"/>
                <w:right w:w="0" w:type="dxa"/>
              </w:tblCellMar>
            </w:tblPrEx>
          </w:tblPrExChange>
        </w:tblPrEx>
        <w:trPr>
          <w:trHeight w:val="285" w:hRule="atLeast"/>
          <w:ins w:id="404" w:author="CN=八宿县办公室/OU=昌都市八宿县财政局/OU=昌都市财政局/OU=西藏自治区财政厅/O=TIBET" w:date="2024-01-28T16:43:00Z"/>
          <w:trPrChange w:id="405" w:author="Administrator" w:date="2025-02-14T17:51:39Z">
            <w:trPr>
              <w:trHeight w:val="285" w:hRule="atLeast"/>
            </w:trPr>
          </w:trPrChange>
        </w:trPr>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Change w:id="406" w:author="Administrator" w:date="2025-02-14T17:51:39Z">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tcPrChange>
          </w:tcPr>
          <w:p>
            <w:pPr>
              <w:keepNext w:val="0"/>
              <w:keepLines w:val="0"/>
              <w:widowControl/>
              <w:suppressLineNumbers w:val="0"/>
              <w:jc w:val="center"/>
              <w:textAlignment w:val="center"/>
              <w:rPr>
                <w:ins w:id="407" w:author="CN=八宿县办公室/OU=昌都市八宿县财政局/OU=昌都市财政局/OU=西藏自治区财政厅/O=TIBET" w:date="2024-01-28T16:43:00Z"/>
                <w:rFonts w:hint="eastAsia" w:ascii="宋体" w:hAnsi="宋体" w:eastAsia="宋体" w:cs="宋体"/>
                <w:i w:val="0"/>
                <w:color w:val="000000"/>
                <w:sz w:val="24"/>
                <w:szCs w:val="24"/>
                <w:u w:val="none"/>
              </w:rPr>
            </w:pPr>
            <w:ins w:id="408" w:author="CN=八宿县办公室/OU=昌都市八宿县财政局/OU=昌都市财政局/OU=西藏自治区财政厅/O=TIBET" w:date="2024-01-28T16:43:00Z">
              <w:r>
                <w:rPr>
                  <w:rFonts w:hint="eastAsia" w:ascii="宋体" w:hAnsi="宋体" w:eastAsia="宋体" w:cs="宋体"/>
                  <w:i w:val="0"/>
                  <w:color w:val="000000"/>
                  <w:kern w:val="0"/>
                  <w:sz w:val="24"/>
                  <w:szCs w:val="24"/>
                  <w:u w:val="none"/>
                  <w:lang w:val="en-US" w:eastAsia="zh-CN" w:bidi="ar"/>
                </w:rPr>
                <w:t>项目支出</w:t>
              </w:r>
            </w:ins>
          </w:p>
        </w:tc>
        <w:tc>
          <w:tcPr>
            <w:tcW w:w="3085" w:type="dxa"/>
            <w:tcBorders>
              <w:top w:val="nil"/>
              <w:left w:val="nil"/>
              <w:bottom w:val="single" w:color="000000" w:sz="4" w:space="0"/>
              <w:right w:val="single" w:color="000000" w:sz="4" w:space="0"/>
            </w:tcBorders>
            <w:noWrap/>
            <w:tcMar>
              <w:top w:w="15" w:type="dxa"/>
              <w:left w:w="15" w:type="dxa"/>
              <w:right w:w="15" w:type="dxa"/>
            </w:tcMar>
            <w:vAlign w:val="center"/>
            <w:tcPrChange w:id="409"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410" w:author="CN=八宿县办公室/OU=昌都市八宿县财政局/OU=昌都市财政局/OU=西藏自治区财政厅/O=TIBET" w:date="2024-01-28T16:43:00Z"/>
                <w:rFonts w:hint="default" w:ascii="宋体" w:hAnsi="宋体" w:eastAsia="宋体" w:cs="宋体"/>
                <w:i w:val="0"/>
                <w:color w:val="000000"/>
                <w:sz w:val="22"/>
                <w:szCs w:val="22"/>
                <w:highlight w:val="yellow"/>
                <w:u w:val="none"/>
                <w:lang w:val="en-US"/>
              </w:rPr>
            </w:pPr>
            <w:ins w:id="411" w:author="ww" w:date="2024-02-06T16:23:00Z">
              <w:r>
                <w:rPr>
                  <w:rFonts w:ascii="宋体" w:hAnsi="宋体" w:eastAsia="宋体" w:cs="宋体"/>
                  <w:sz w:val="24"/>
                  <w:szCs w:val="24"/>
                </w:rPr>
                <w:t>3,215,677.65</w:t>
              </w:r>
            </w:ins>
            <w:ins w:id="412" w:author="CN=八宿县办公室/OU=昌都市八宿县财政局/OU=昌都市财政局/OU=西藏自治区财政厅/O=TIBET" w:date="2024-01-28T16:43:00Z">
              <w:del w:id="413" w:author="ww" w:date="2024-02-06T16:23:00Z">
                <w:r>
                  <w:rPr>
                    <w:rFonts w:ascii="宋体" w:hAnsi="宋体" w:eastAsia="宋体" w:cs="宋体"/>
                    <w:sz w:val="24"/>
                    <w:szCs w:val="24"/>
                  </w:rPr>
                  <w:delText>3,1</w:delText>
                </w:r>
              </w:del>
            </w:ins>
            <w:ins w:id="414" w:author="CN=八宿县办公室/OU=昌都市八宿县财政局/OU=昌都市财政局/OU=西藏自治区财政厅/O=TIBET" w:date="2024-01-28T16:43:00Z">
              <w:del w:id="415" w:author="ww" w:date="2024-02-06T16:23:00Z">
                <w:r>
                  <w:rPr>
                    <w:rFonts w:hint="eastAsia" w:ascii="宋体" w:hAnsi="宋体" w:eastAsia="宋体" w:cs="宋体"/>
                    <w:sz w:val="24"/>
                    <w:szCs w:val="24"/>
                    <w:lang w:val="en-US" w:eastAsia="zh-CN"/>
                  </w:rPr>
                  <w:delText>65</w:delText>
                </w:r>
              </w:del>
            </w:ins>
            <w:ins w:id="416" w:author="CN=八宿县办公室/OU=昌都市八宿县财政局/OU=昌都市财政局/OU=西藏自治区财政厅/O=TIBET" w:date="2024-01-28T16:43:00Z">
              <w:del w:id="417" w:author="ww" w:date="2024-02-06T16:23:00Z">
                <w:r>
                  <w:rPr>
                    <w:rFonts w:ascii="宋体" w:hAnsi="宋体" w:eastAsia="宋体" w:cs="宋体"/>
                    <w:sz w:val="24"/>
                    <w:szCs w:val="24"/>
                  </w:rPr>
                  <w:delText>,</w:delText>
                </w:r>
              </w:del>
            </w:ins>
            <w:ins w:id="418" w:author="CN=八宿县办公室/OU=昌都市八宿县财政局/OU=昌都市财政局/OU=西藏自治区财政厅/O=TIBET" w:date="2024-01-28T16:43:00Z">
              <w:del w:id="419" w:author="ww" w:date="2024-02-06T16:23:00Z">
                <w:r>
                  <w:rPr>
                    <w:rFonts w:hint="eastAsia" w:ascii="宋体" w:hAnsi="宋体" w:eastAsia="宋体" w:cs="宋体"/>
                    <w:sz w:val="24"/>
                    <w:szCs w:val="24"/>
                    <w:lang w:val="en-US" w:eastAsia="zh-CN"/>
                  </w:rPr>
                  <w:delText>677</w:delText>
                </w:r>
              </w:del>
            </w:ins>
            <w:ins w:id="420" w:author="CN=八宿县办公室/OU=昌都市八宿县财政局/OU=昌都市财政局/OU=西藏自治区财政厅/O=TIBET" w:date="2024-01-28T16:43:00Z">
              <w:del w:id="421" w:author="ww" w:date="2024-02-06T16:23:00Z">
                <w:r>
                  <w:rPr>
                    <w:rFonts w:ascii="宋体" w:hAnsi="宋体" w:eastAsia="宋体" w:cs="宋体"/>
                    <w:sz w:val="24"/>
                    <w:szCs w:val="24"/>
                  </w:rPr>
                  <w:delText>.65</w:delText>
                </w:r>
              </w:del>
            </w:ins>
          </w:p>
        </w:tc>
        <w:tc>
          <w:tcPr>
            <w:tcW w:w="2757" w:type="dxa"/>
            <w:tcBorders>
              <w:top w:val="nil"/>
              <w:left w:val="nil"/>
              <w:bottom w:val="single" w:color="000000" w:sz="4" w:space="0"/>
              <w:right w:val="single" w:color="000000" w:sz="4" w:space="0"/>
            </w:tcBorders>
            <w:noWrap/>
            <w:tcMar>
              <w:top w:w="15" w:type="dxa"/>
              <w:left w:w="15" w:type="dxa"/>
              <w:right w:w="15" w:type="dxa"/>
            </w:tcMar>
            <w:vAlign w:val="center"/>
            <w:tcPrChange w:id="422" w:author="Administrator" w:date="2025-02-14T17:51:39Z">
              <w:tcPr>
                <w:tcW w:w="1785" w:type="dxa"/>
                <w:tcBorders>
                  <w:top w:val="nil"/>
                  <w:left w:val="nil"/>
                  <w:bottom w:val="single" w:color="000000" w:sz="4" w:space="0"/>
                  <w:right w:val="single" w:color="000000" w:sz="4" w:space="0"/>
                </w:tcBorders>
                <w:noWrap/>
                <w:tcMar>
                  <w:top w:w="15" w:type="dxa"/>
                  <w:left w:w="15" w:type="dxa"/>
                  <w:right w:w="15" w:type="dxa"/>
                </w:tcMar>
                <w:vAlign w:val="center"/>
              </w:tcPr>
            </w:tcPrChange>
          </w:tcPr>
          <w:p>
            <w:pPr>
              <w:keepNext w:val="0"/>
              <w:keepLines w:val="0"/>
              <w:widowControl/>
              <w:suppressLineNumbers w:val="0"/>
              <w:jc w:val="center"/>
              <w:textAlignment w:val="center"/>
              <w:rPr>
                <w:ins w:id="423" w:author="CN=八宿县办公室/OU=昌都市八宿县财政局/OU=昌都市财政局/OU=西藏自治区财政厅/O=TIBET" w:date="2024-01-28T16:43:00Z"/>
                <w:rFonts w:hint="eastAsia" w:ascii="宋体" w:hAnsi="宋体" w:eastAsia="宋体" w:cs="宋体"/>
                <w:i w:val="0"/>
                <w:color w:val="000000"/>
                <w:sz w:val="22"/>
                <w:szCs w:val="22"/>
                <w:highlight w:val="yellow"/>
                <w:u w:val="none"/>
              </w:rPr>
            </w:pPr>
            <w:ins w:id="424" w:author="ww" w:date="2024-02-06T16:23:00Z">
              <w:r>
                <w:rPr>
                  <w:rFonts w:ascii="宋体" w:hAnsi="宋体" w:eastAsia="宋体" w:cs="宋体"/>
                  <w:sz w:val="24"/>
                  <w:szCs w:val="24"/>
                </w:rPr>
                <w:t>3,215,677.65</w:t>
              </w:r>
            </w:ins>
            <w:ins w:id="425" w:author="CN=八宿县办公室/OU=昌都市八宿县财政局/OU=昌都市财政局/OU=西藏自治区财政厅/O=TIBET" w:date="2024-01-28T16:43:00Z">
              <w:del w:id="426" w:author="ww" w:date="2024-02-06T16:23:00Z">
                <w:r>
                  <w:rPr>
                    <w:rFonts w:ascii="宋体" w:hAnsi="宋体" w:eastAsia="宋体" w:cs="宋体"/>
                    <w:sz w:val="24"/>
                    <w:szCs w:val="24"/>
                  </w:rPr>
                  <w:delText>3,1</w:delText>
                </w:r>
              </w:del>
            </w:ins>
            <w:ins w:id="427" w:author="CN=八宿县办公室/OU=昌都市八宿县财政局/OU=昌都市财政局/OU=西藏自治区财政厅/O=TIBET" w:date="2024-01-28T16:43:00Z">
              <w:del w:id="428" w:author="ww" w:date="2024-02-06T16:23:00Z">
                <w:r>
                  <w:rPr>
                    <w:rFonts w:hint="eastAsia" w:ascii="宋体" w:hAnsi="宋体" w:eastAsia="宋体" w:cs="宋体"/>
                    <w:sz w:val="24"/>
                    <w:szCs w:val="24"/>
                    <w:lang w:val="en-US" w:eastAsia="zh-CN"/>
                  </w:rPr>
                  <w:delText>65</w:delText>
                </w:r>
              </w:del>
            </w:ins>
            <w:ins w:id="429" w:author="CN=八宿县办公室/OU=昌都市八宿县财政局/OU=昌都市财政局/OU=西藏自治区财政厅/O=TIBET" w:date="2024-01-28T16:43:00Z">
              <w:del w:id="430" w:author="ww" w:date="2024-02-06T16:23:00Z">
                <w:r>
                  <w:rPr>
                    <w:rFonts w:ascii="宋体" w:hAnsi="宋体" w:eastAsia="宋体" w:cs="宋体"/>
                    <w:sz w:val="24"/>
                    <w:szCs w:val="24"/>
                  </w:rPr>
                  <w:delText>,</w:delText>
                </w:r>
              </w:del>
            </w:ins>
            <w:ins w:id="431" w:author="CN=八宿县办公室/OU=昌都市八宿县财政局/OU=昌都市财政局/OU=西藏自治区财政厅/O=TIBET" w:date="2024-01-28T16:43:00Z">
              <w:del w:id="432" w:author="ww" w:date="2024-02-06T16:23:00Z">
                <w:r>
                  <w:rPr>
                    <w:rFonts w:hint="eastAsia" w:ascii="宋体" w:hAnsi="宋体" w:eastAsia="宋体" w:cs="宋体"/>
                    <w:sz w:val="24"/>
                    <w:szCs w:val="24"/>
                    <w:lang w:val="en-US" w:eastAsia="zh-CN"/>
                  </w:rPr>
                  <w:delText>677</w:delText>
                </w:r>
              </w:del>
            </w:ins>
            <w:ins w:id="433" w:author="CN=八宿县办公室/OU=昌都市八宿县财政局/OU=昌都市财政局/OU=西藏自治区财政厅/O=TIBET" w:date="2024-01-28T16:43:00Z">
              <w:del w:id="434" w:author="ww" w:date="2024-02-06T16:23:00Z">
                <w:r>
                  <w:rPr>
                    <w:rFonts w:ascii="宋体" w:hAnsi="宋体" w:eastAsia="宋体" w:cs="宋体"/>
                    <w:sz w:val="24"/>
                    <w:szCs w:val="24"/>
                  </w:rPr>
                  <w:delText>.65</w:delText>
                </w:r>
              </w:del>
            </w:ins>
          </w:p>
        </w:tc>
      </w:tr>
    </w:tbl>
    <w:p>
      <w:pPr>
        <w:snapToGrid w:val="0"/>
        <w:spacing w:line="520" w:lineRule="exact"/>
        <w:ind w:firstLine="643" w:firstLineChars="200"/>
        <w:rPr>
          <w:ins w:id="435" w:author="CN=八宿县办公室/OU=昌都市八宿县财政局/OU=昌都市财政局/OU=西藏自治区财政厅/O=TIBET" w:date="2024-01-28T16:43:00Z"/>
          <w:rFonts w:hint="eastAsia" w:ascii="仿宋_GB2312" w:hAnsi="仿宋" w:eastAsia="仿宋_GB2312"/>
          <w:b/>
          <w:sz w:val="32"/>
          <w:szCs w:val="32"/>
        </w:rPr>
      </w:pPr>
    </w:p>
    <w:p>
      <w:pPr>
        <w:snapToGrid w:val="0"/>
        <w:spacing w:line="520" w:lineRule="exact"/>
        <w:ind w:firstLine="643" w:firstLineChars="200"/>
        <w:rPr>
          <w:ins w:id="436" w:author="CN=八宿县办公室/OU=昌都市八宿县财政局/OU=昌都市财政局/OU=西藏自治区财政厅/O=TIBET" w:date="2024-01-28T16:43:00Z"/>
          <w:del w:id="437" w:author="Administrator" w:date="2025-02-14T17:52:06Z"/>
          <w:rFonts w:hint="eastAsia" w:ascii="仿宋_GB2312" w:hAnsi="仿宋" w:eastAsia="仿宋_GB2312"/>
          <w:b/>
          <w:sz w:val="32"/>
          <w:szCs w:val="32"/>
        </w:rPr>
      </w:pPr>
    </w:p>
    <w:p>
      <w:pPr>
        <w:snapToGrid w:val="0"/>
        <w:spacing w:line="520" w:lineRule="exact"/>
        <w:ind w:firstLine="0" w:firstLineChars="0"/>
        <w:rPr>
          <w:ins w:id="439" w:author="CN=八宿县办公室/OU=昌都市八宿县财政局/OU=昌都市财政局/OU=西藏自治区财政厅/O=TIBET" w:date="2024-01-28T16:43:00Z"/>
          <w:rFonts w:hint="eastAsia" w:ascii="仿宋_GB2312" w:hAnsi="仿宋" w:eastAsia="仿宋_GB2312"/>
          <w:b/>
          <w:sz w:val="32"/>
          <w:szCs w:val="32"/>
        </w:rPr>
        <w:pPrChange w:id="438" w:author="Administrator" w:date="2025-02-14T17:52:05Z">
          <w:pPr>
            <w:snapToGrid w:val="0"/>
            <w:spacing w:line="520" w:lineRule="exact"/>
            <w:ind w:firstLine="643" w:firstLineChars="200"/>
          </w:pPr>
        </w:pPrChange>
      </w:pPr>
    </w:p>
    <w:p>
      <w:pPr>
        <w:snapToGrid w:val="0"/>
        <w:spacing w:line="520" w:lineRule="exact"/>
        <w:ind w:firstLine="643" w:firstLineChars="200"/>
        <w:rPr>
          <w:ins w:id="440" w:author="CN=八宿县办公室/OU=昌都市八宿县财政局/OU=昌都市财政局/OU=西藏自治区财政厅/O=TIBET" w:date="2024-01-28T16:43:00Z"/>
          <w:rFonts w:hint="eastAsia" w:ascii="仿宋_GB2312" w:hAnsi="仿宋" w:eastAsia="仿宋_GB2312"/>
          <w:b/>
          <w:sz w:val="32"/>
          <w:szCs w:val="32"/>
        </w:rPr>
      </w:pPr>
    </w:p>
    <w:p>
      <w:pPr>
        <w:snapToGrid w:val="0"/>
        <w:spacing w:line="520" w:lineRule="exact"/>
        <w:ind w:firstLine="643" w:firstLineChars="200"/>
        <w:rPr>
          <w:ins w:id="441" w:author="CN=八宿县办公室/OU=昌都市八宿县财政局/OU=昌都市财政局/OU=西藏自治区财政厅/O=TIBET" w:date="2024-01-28T16:43:00Z"/>
          <w:rFonts w:hint="eastAsia" w:ascii="仿宋_GB2312" w:hAnsi="仿宋" w:eastAsia="仿宋_GB2312"/>
          <w:b/>
          <w:sz w:val="32"/>
          <w:szCs w:val="32"/>
        </w:rPr>
      </w:pPr>
    </w:p>
    <w:p>
      <w:pPr>
        <w:snapToGrid w:val="0"/>
        <w:spacing w:line="520" w:lineRule="exact"/>
        <w:ind w:firstLine="643" w:firstLineChars="200"/>
        <w:rPr>
          <w:ins w:id="442" w:author="Administrator" w:date="2025-02-14T17:51:19Z"/>
          <w:rFonts w:hint="eastAsia" w:ascii="仿宋_GB2312" w:hAnsi="仿宋" w:eastAsia="仿宋_GB2312"/>
          <w:b/>
          <w:sz w:val="32"/>
          <w:szCs w:val="32"/>
        </w:rPr>
      </w:pPr>
    </w:p>
    <w:p>
      <w:pPr>
        <w:snapToGrid w:val="0"/>
        <w:spacing w:line="52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5.非财政拨款收入分析。</w:t>
      </w:r>
    </w:p>
    <w:p>
      <w:pPr>
        <w:snapToGrid w:val="0"/>
        <w:spacing w:line="520" w:lineRule="exact"/>
        <w:ind w:firstLine="640" w:firstLineChars="200"/>
        <w:rPr>
          <w:rFonts w:hint="eastAsia" w:ascii="仿宋_GB2312" w:hAnsi="仿宋" w:eastAsia="仿宋_GB2312"/>
          <w:sz w:val="32"/>
          <w:szCs w:val="32"/>
          <w:highlight w:val="yellow"/>
        </w:rPr>
      </w:pPr>
      <w:r>
        <w:rPr>
          <w:rFonts w:hint="eastAsia" w:ascii="仿宋_GB2312" w:hAnsi="仿宋" w:eastAsia="仿宋_GB2312"/>
          <w:sz w:val="32"/>
          <w:szCs w:val="32"/>
        </w:rPr>
        <w:t>根据报表项目分析非财政拨款收入情况，按照事业收入、经营收入和其他收入等分析具体构成和特点。结合业务数据分析非财政拨款收入的增减变动情况。</w:t>
      </w:r>
    </w:p>
    <w:p>
      <w:pPr>
        <w:snapToGrid w:val="0"/>
        <w:spacing w:line="520" w:lineRule="exact"/>
        <w:ind w:firstLine="643" w:firstLineChars="200"/>
        <w:outlineLvl w:val="0"/>
        <w:rPr>
          <w:rFonts w:ascii="楷体_GB2312" w:hAnsi="仿宋" w:eastAsia="楷体_GB2312"/>
          <w:b/>
          <w:sz w:val="32"/>
          <w:szCs w:val="32"/>
        </w:rPr>
      </w:pPr>
      <w:r>
        <w:rPr>
          <w:rFonts w:hint="eastAsia" w:ascii="楷体_GB2312" w:hAnsi="仿宋" w:eastAsia="楷体_GB2312"/>
          <w:b/>
          <w:sz w:val="32"/>
          <w:szCs w:val="32"/>
        </w:rPr>
        <w:t>（三）年末结转和结余情况。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1．根据报表项目分财政拨款结转结余和非财政拨款结转结余分析年末结转结余总体情况。按照资金来源、资金性质、单位分析，分别分析基本支出、项目支出结转和结余情况，特别是项目经费结转和结余情况。</w:t>
      </w:r>
    </w:p>
    <w:p>
      <w:pPr>
        <w:snapToGrid w:val="0"/>
        <w:spacing w:line="520" w:lineRule="exact"/>
        <w:ind w:firstLine="640" w:firstLineChars="200"/>
        <w:rPr>
          <w:ins w:id="444" w:author="CN=八宿县办公室/OU=昌都市八宿县财政局/OU=昌都市财政局/OU=西藏自治区财政厅/O=TIBET" w:date="2024-01-28T16:43:00Z"/>
          <w:rFonts w:hint="eastAsia" w:ascii="仿宋_GB2312" w:hAnsi="仿宋" w:eastAsia="仿宋_GB2312"/>
          <w:sz w:val="32"/>
          <w:szCs w:val="32"/>
        </w:rPr>
        <w:pPrChange w:id="443" w:author="CN=八宿县办公室/OU=昌都市八宿县财政局/OU=昌都市财政局/OU=西藏自治区财政厅/O=TIBET" w:date="2024-01-29T12:21:00Z">
          <w:pPr>
            <w:snapToGrid w:val="0"/>
            <w:spacing w:line="520" w:lineRule="exact"/>
            <w:ind w:firstLine="640" w:firstLineChars="200"/>
          </w:pPr>
        </w:pPrChange>
      </w:pPr>
      <w:ins w:id="445" w:author="CN=八宿县办公室/OU=昌都市八宿县财政局/OU=昌都市财政局/OU=西藏自治区财政厅/O=TIBET" w:date="2024-01-28T16:44:00Z">
        <w:r>
          <w:rPr>
            <w:rFonts w:hint="eastAsia" w:ascii="仿宋_GB2312" w:hAnsi="仿宋" w:eastAsia="仿宋_GB2312"/>
            <w:sz w:val="32"/>
            <w:szCs w:val="32"/>
          </w:rPr>
          <w:t>1．</w:t>
        </w:r>
      </w:ins>
      <w:ins w:id="446" w:author="CN=八宿县办公室/OU=昌都市八宿县财政局/OU=昌都市财政局/OU=西藏自治区财政厅/O=TIBET" w:date="2024-01-28T16:44:00Z">
        <w:r>
          <w:rPr>
            <w:rFonts w:hint="eastAsia" w:ascii="仿宋" w:hAnsi="仿宋" w:eastAsia="仿宋" w:cs="仿宋"/>
            <w:sz w:val="32"/>
          </w:rPr>
          <w:t>收支结余情况：本年年末结转0元（其中基本支出结余0元，项目结转0元）</w:t>
        </w:r>
      </w:ins>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2．消化结转和结余的对策。</w:t>
      </w:r>
    </w:p>
    <w:p>
      <w:pPr>
        <w:snapToGrid w:val="0"/>
        <w:spacing w:line="520" w:lineRule="exact"/>
        <w:ind w:firstLine="643" w:firstLineChars="200"/>
        <w:outlineLvl w:val="0"/>
        <w:rPr>
          <w:rFonts w:ascii="楷体_GB2312" w:hAnsi="仿宋" w:eastAsia="楷体_GB2312"/>
          <w:b/>
          <w:sz w:val="32"/>
          <w:szCs w:val="32"/>
        </w:rPr>
      </w:pPr>
      <w:r>
        <w:rPr>
          <w:rFonts w:hint="eastAsia" w:ascii="楷体_GB2312" w:hAnsi="仿宋" w:eastAsia="楷体_GB2312"/>
          <w:b/>
          <w:sz w:val="32"/>
          <w:szCs w:val="32"/>
        </w:rPr>
        <w:t>（四）与预算支出相关的其他指标分析。</w:t>
      </w:r>
    </w:p>
    <w:p>
      <w:pPr>
        <w:snapToGrid w:val="0"/>
        <w:spacing w:line="520" w:lineRule="exact"/>
        <w:ind w:firstLine="640" w:firstLineChars="200"/>
        <w:rPr>
          <w:rFonts w:hint="eastAsia" w:ascii="仿宋_GB2312" w:hAnsi="仿宋" w:eastAsia="仿宋_GB2312"/>
          <w:color w:val="FF0000"/>
          <w:sz w:val="32"/>
          <w:szCs w:val="32"/>
        </w:rPr>
      </w:pPr>
      <w:r>
        <w:rPr>
          <w:rFonts w:hint="eastAsia" w:ascii="仿宋_GB2312" w:hAnsi="仿宋" w:eastAsia="仿宋_GB2312"/>
          <w:sz w:val="32"/>
          <w:szCs w:val="32"/>
        </w:rPr>
        <w:t>对资产、负债信息进行分析，主要分析与上年度对比情况，包括增减绝对值与幅度，增减变动主要原因。</w:t>
      </w:r>
    </w:p>
    <w:p>
      <w:pPr>
        <w:snapToGrid w:val="0"/>
        <w:spacing w:line="520" w:lineRule="exact"/>
        <w:ind w:firstLine="640" w:firstLineChars="200"/>
        <w:rPr>
          <w:ins w:id="447" w:author="CN=八宿县办公室/OU=昌都市八宿县财政局/OU=昌都市财政局/OU=西藏自治区财政厅/O=TIBET" w:date="2024-01-28T16:44:00Z"/>
          <w:rFonts w:hint="eastAsia" w:ascii="仿宋" w:hAnsi="仿宋" w:eastAsia="仿宋" w:cs="仿宋"/>
          <w:sz w:val="32"/>
        </w:rPr>
      </w:pPr>
      <w:ins w:id="448" w:author="CN=八宿县办公室/OU=昌都市八宿县财政局/OU=昌都市财政局/OU=西藏自治区财政厅/O=TIBET" w:date="2024-01-28T16:44:00Z">
        <w:r>
          <w:rPr>
            <w:rFonts w:hint="eastAsia" w:ascii="仿宋" w:hAnsi="仿宋" w:eastAsia="仿宋" w:cs="仿宋"/>
            <w:sz w:val="32"/>
          </w:rPr>
          <w:t>1.</w:t>
        </w:r>
      </w:ins>
      <w:ins w:id="449" w:author="CN=八宿县办公室/OU=昌都市八宿县财政局/OU=昌都市财政局/OU=西藏自治区财政厅/O=TIBET" w:date="2024-01-28T16:44:00Z">
        <w:r>
          <w:rPr>
            <w:rFonts w:hint="eastAsia" w:ascii="仿宋" w:hAnsi="仿宋" w:eastAsia="仿宋" w:cs="仿宋"/>
            <w:sz w:val="32"/>
            <w:lang w:eastAsia="zh-CN"/>
          </w:rPr>
          <w:t>202</w:t>
        </w:r>
      </w:ins>
      <w:ins w:id="450" w:author="CN=八宿县办公室/OU=昌都市八宿县财政局/OU=昌都市财政局/OU=西藏自治区财政厅/O=TIBET" w:date="2024-01-28T16:44:00Z">
        <w:r>
          <w:rPr>
            <w:rFonts w:hint="eastAsia" w:ascii="仿宋" w:hAnsi="仿宋" w:eastAsia="仿宋" w:cs="仿宋"/>
            <w:sz w:val="32"/>
            <w:lang w:val="en-US" w:eastAsia="zh-CN"/>
          </w:rPr>
          <w:t>3</w:t>
        </w:r>
      </w:ins>
      <w:ins w:id="451" w:author="CN=八宿县办公室/OU=昌都市八宿县财政局/OU=昌都市财政局/OU=西藏自治区财政厅/O=TIBET" w:date="2024-01-28T16:44:00Z">
        <w:r>
          <w:rPr>
            <w:rFonts w:hint="eastAsia" w:ascii="仿宋" w:hAnsi="仿宋" w:eastAsia="仿宋" w:cs="仿宋"/>
            <w:sz w:val="32"/>
          </w:rPr>
          <w:t>年资产年末数较上年</w:t>
        </w:r>
      </w:ins>
      <w:ins w:id="452" w:author="CN=八宿县办公室/OU=昌都市八宿县财政局/OU=昌都市财政局/OU=西藏自治区财政厅/O=TIBET" w:date="2024-01-28T16:44:00Z">
        <w:r>
          <w:rPr>
            <w:rFonts w:hint="eastAsia" w:ascii="仿宋" w:hAnsi="仿宋" w:eastAsia="仿宋" w:cs="仿宋"/>
            <w:sz w:val="32"/>
            <w:lang w:eastAsia="zh-CN"/>
          </w:rPr>
          <w:t>无变化</w:t>
        </w:r>
      </w:ins>
      <w:ins w:id="453" w:author="CN=八宿县办公室/OU=昌都市八宿县财政局/OU=昌都市财政局/OU=西藏自治区财政厅/O=TIBET" w:date="2024-01-28T16:44:00Z">
        <w:r>
          <w:rPr>
            <w:rFonts w:hint="eastAsia" w:ascii="仿宋" w:hAnsi="仿宋" w:eastAsia="仿宋" w:cs="仿宋"/>
            <w:sz w:val="32"/>
          </w:rPr>
          <w:t>。</w:t>
        </w:r>
      </w:ins>
    </w:p>
    <w:p>
      <w:pPr>
        <w:snapToGrid w:val="0"/>
        <w:spacing w:line="520" w:lineRule="exact"/>
        <w:ind w:firstLine="640" w:firstLineChars="200"/>
        <w:rPr>
          <w:ins w:id="454" w:author="CN=八宿县办公室/OU=昌都市八宿县财政局/OU=昌都市财政局/OU=西藏自治区财政厅/O=TIBET" w:date="2024-01-28T16:44:00Z"/>
          <w:rFonts w:hint="eastAsia" w:ascii="仿宋" w:hAnsi="仿宋" w:eastAsia="仿宋" w:cs="仿宋"/>
          <w:sz w:val="32"/>
        </w:rPr>
      </w:pPr>
      <w:ins w:id="455" w:author="CN=八宿县办公室/OU=昌都市八宿县财政局/OU=昌都市财政局/OU=西藏自治区财政厅/O=TIBET" w:date="2024-01-28T16:44:00Z">
        <w:r>
          <w:rPr>
            <w:rFonts w:hint="eastAsia" w:ascii="仿宋" w:hAnsi="仿宋" w:eastAsia="仿宋" w:cs="仿宋"/>
            <w:sz w:val="32"/>
          </w:rPr>
          <w:t>2.</w:t>
        </w:r>
      </w:ins>
      <w:ins w:id="456" w:author="CN=八宿县办公室/OU=昌都市八宿县财政局/OU=昌都市财政局/OU=西藏自治区财政厅/O=TIBET" w:date="2024-01-28T16:44:00Z">
        <w:r>
          <w:rPr>
            <w:rFonts w:hint="eastAsia" w:ascii="仿宋" w:hAnsi="仿宋" w:eastAsia="仿宋" w:cs="仿宋"/>
            <w:sz w:val="32"/>
            <w:lang w:eastAsia="zh-CN"/>
          </w:rPr>
          <w:t>202</w:t>
        </w:r>
      </w:ins>
      <w:ins w:id="457" w:author="CN=八宿县办公室/OU=昌都市八宿县财政局/OU=昌都市财政局/OU=西藏自治区财政厅/O=TIBET" w:date="2024-01-28T16:44:00Z">
        <w:r>
          <w:rPr>
            <w:rFonts w:hint="eastAsia" w:ascii="仿宋" w:hAnsi="仿宋" w:eastAsia="仿宋" w:cs="仿宋"/>
            <w:sz w:val="32"/>
            <w:lang w:val="en-US" w:eastAsia="zh-CN"/>
          </w:rPr>
          <w:t>3</w:t>
        </w:r>
      </w:ins>
      <w:ins w:id="458" w:author="CN=八宿县办公室/OU=昌都市八宿县财政局/OU=昌都市财政局/OU=西藏自治区财政厅/O=TIBET" w:date="2024-01-28T16:44:00Z">
        <w:r>
          <w:rPr>
            <w:rFonts w:hint="eastAsia" w:ascii="仿宋" w:hAnsi="仿宋" w:eastAsia="仿宋" w:cs="仿宋"/>
            <w:sz w:val="32"/>
          </w:rPr>
          <w:t>年负债年末数较上年无变化。</w:t>
        </w:r>
      </w:ins>
    </w:p>
    <w:p>
      <w:pPr>
        <w:snapToGrid w:val="0"/>
        <w:spacing w:line="520" w:lineRule="exact"/>
        <w:ind w:firstLine="640" w:firstLineChars="200"/>
        <w:outlineLvl w:val="0"/>
        <w:rPr>
          <w:ins w:id="459" w:author="CN=八宿县办公室/OU=昌都市八宿县财政局/OU=昌都市财政局/OU=西藏自治区财政厅/O=TIBET" w:date="2024-01-28T16:44:00Z"/>
          <w:rFonts w:hint="eastAsia" w:ascii="楷体_GB2312" w:hAnsi="仿宋" w:eastAsia="楷体_GB2312"/>
          <w:b/>
          <w:sz w:val="32"/>
          <w:szCs w:val="32"/>
        </w:rPr>
      </w:pPr>
      <w:ins w:id="460" w:author="CN=八宿县办公室/OU=昌都市八宿县财政局/OU=昌都市财政局/OU=西藏自治区财政厅/O=TIBET" w:date="2024-01-28T16:44:00Z">
        <w:r>
          <w:rPr>
            <w:rFonts w:hint="eastAsia" w:ascii="仿宋" w:hAnsi="仿宋" w:eastAsia="仿宋" w:cs="仿宋"/>
            <w:sz w:val="32"/>
          </w:rPr>
          <w:t>3.</w:t>
        </w:r>
      </w:ins>
      <w:ins w:id="461" w:author="CN=八宿县办公室/OU=昌都市八宿县财政局/OU=昌都市财政局/OU=西藏自治区财政厅/O=TIBET" w:date="2024-01-28T16:44:00Z">
        <w:r>
          <w:rPr>
            <w:rFonts w:hint="eastAsia" w:ascii="仿宋" w:hAnsi="仿宋" w:eastAsia="仿宋" w:cs="仿宋"/>
            <w:sz w:val="32"/>
            <w:lang w:eastAsia="zh-CN"/>
          </w:rPr>
          <w:t>202</w:t>
        </w:r>
      </w:ins>
      <w:ins w:id="462" w:author="CN=八宿县办公室/OU=昌都市八宿县财政局/OU=昌都市财政局/OU=西藏自治区财政厅/O=TIBET" w:date="2024-01-28T16:44:00Z">
        <w:r>
          <w:rPr>
            <w:rFonts w:hint="eastAsia" w:ascii="仿宋" w:hAnsi="仿宋" w:eastAsia="仿宋" w:cs="仿宋"/>
            <w:sz w:val="32"/>
            <w:lang w:val="en-US" w:eastAsia="zh-CN"/>
          </w:rPr>
          <w:t>3</w:t>
        </w:r>
      </w:ins>
      <w:ins w:id="463" w:author="CN=八宿县办公室/OU=昌都市八宿县财政局/OU=昌都市财政局/OU=西藏自治区财政厅/O=TIBET" w:date="2024-01-28T16:44:00Z">
        <w:r>
          <w:rPr>
            <w:rFonts w:hint="eastAsia" w:ascii="仿宋" w:hAnsi="仿宋" w:eastAsia="仿宋" w:cs="仿宋"/>
            <w:sz w:val="32"/>
          </w:rPr>
          <w:t>年净资产年末数较上年</w:t>
        </w:r>
      </w:ins>
      <w:ins w:id="464" w:author="CN=八宿县办公室/OU=昌都市八宿县财政局/OU=昌都市财政局/OU=西藏自治区财政厅/O=TIBET" w:date="2024-01-28T16:44:00Z">
        <w:r>
          <w:rPr>
            <w:rFonts w:hint="eastAsia" w:ascii="仿宋" w:hAnsi="仿宋" w:eastAsia="仿宋" w:cs="仿宋"/>
            <w:sz w:val="32"/>
            <w:lang w:eastAsia="zh-CN"/>
          </w:rPr>
          <w:t>无变化</w:t>
        </w:r>
      </w:ins>
      <w:ins w:id="465" w:author="CN=八宿县办公室/OU=昌都市八宿县财政局/OU=昌都市财政局/OU=西藏自治区财政厅/O=TIBET" w:date="2024-01-28T16:44:00Z">
        <w:r>
          <w:rPr>
            <w:rFonts w:hint="eastAsia" w:ascii="仿宋" w:hAnsi="仿宋" w:eastAsia="仿宋" w:cs="仿宋"/>
            <w:sz w:val="32"/>
          </w:rPr>
          <w:t>。</w:t>
        </w:r>
      </w:ins>
    </w:p>
    <w:p>
      <w:pPr>
        <w:snapToGrid w:val="0"/>
        <w:spacing w:line="520" w:lineRule="exact"/>
        <w:ind w:firstLine="643" w:firstLineChars="200"/>
        <w:outlineLvl w:val="0"/>
        <w:rPr>
          <w:rFonts w:ascii="楷体_GB2312" w:hAnsi="仿宋" w:eastAsia="楷体_GB2312"/>
          <w:b/>
          <w:sz w:val="32"/>
          <w:szCs w:val="32"/>
        </w:rPr>
      </w:pPr>
      <w:r>
        <w:rPr>
          <w:rFonts w:hint="eastAsia" w:ascii="楷体_GB2312" w:hAnsi="仿宋" w:eastAsia="楷体_GB2312"/>
          <w:b/>
          <w:sz w:val="32"/>
          <w:szCs w:val="32"/>
        </w:rPr>
        <w:t>（五）绩效目标完成情况。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1.概述一级项目和二级项目绩效目标完成情况。</w:t>
      </w:r>
    </w:p>
    <w:p>
      <w:pPr>
        <w:snapToGrid w:val="0"/>
        <w:spacing w:line="520" w:lineRule="exact"/>
        <w:ind w:firstLine="640" w:firstLineChars="200"/>
        <w:rPr>
          <w:ins w:id="467" w:author="CN=八宿县办公室/OU=昌都市八宿县财政局/OU=昌都市财政局/OU=西藏自治区财政厅/O=TIBET" w:date="2024-01-28T16:44:00Z"/>
          <w:rFonts w:hint="eastAsia" w:ascii="仿宋_GB2312" w:hAnsi="仿宋" w:eastAsia="仿宋_GB2312"/>
          <w:sz w:val="32"/>
          <w:szCs w:val="32"/>
        </w:rPr>
        <w:pPrChange w:id="466" w:author="CN=八宿县办公室/OU=昌都市八宿县财政局/OU=昌都市财政局/OU=西藏自治区财政厅/O=TIBET" w:date="2024-01-28T16:44:00Z">
          <w:pPr>
            <w:snapToGrid w:val="0"/>
            <w:spacing w:line="520" w:lineRule="exact"/>
            <w:ind w:firstLine="640" w:firstLineChars="200"/>
          </w:pPr>
        </w:pPrChange>
      </w:pPr>
      <w:ins w:id="468" w:author="CN=八宿县办公室/OU=昌都市八宿县财政局/OU=昌都市财政局/OU=西藏自治区财政厅/O=TIBET" w:date="2024-01-28T16:44:00Z">
        <w:r>
          <w:rPr>
            <w:rFonts w:hint="eastAsia" w:ascii="仿宋_GB2312" w:hAnsi="仿宋" w:eastAsia="仿宋_GB2312"/>
            <w:sz w:val="32"/>
            <w:szCs w:val="32"/>
            <w:lang w:eastAsia="zh-CN"/>
          </w:rPr>
          <w:t>总体上基本完成。</w:t>
        </w:r>
      </w:ins>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2.概述下属单位整体支出绩效目标实现情况（如有）。</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3.概述以部门为主体开展的重点项目绩效评价情况：绩效评价结果，发现的问题及改进措施等（如有）。</w:t>
      </w:r>
    </w:p>
    <w:p>
      <w:pPr>
        <w:snapToGrid w:val="0"/>
        <w:spacing w:line="520" w:lineRule="exact"/>
        <w:ind w:firstLine="600" w:firstLineChars="200"/>
        <w:rPr>
          <w:rFonts w:ascii="仿宋_GB2312" w:hAnsi="仿宋" w:eastAsia="仿宋_GB2312"/>
          <w:sz w:val="32"/>
          <w:szCs w:val="32"/>
        </w:rPr>
      </w:pPr>
      <w:r>
        <w:rPr>
          <w:rFonts w:hint="eastAsia" w:ascii="楷体_GB2312" w:hAnsi="仿宋" w:eastAsia="楷体_GB2312"/>
          <w:sz w:val="30"/>
          <w:szCs w:val="30"/>
        </w:rPr>
        <w:t>注：个别单位如在报送决算时尚未完成绩效评价工作的，可不在报告中说明。</w:t>
      </w:r>
    </w:p>
    <w:p>
      <w:pPr>
        <w:snapToGrid w:val="0"/>
        <w:spacing w:line="52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（六）当年预算执行及绩效管理中存在问题、原因及改进措施。</w:t>
      </w:r>
    </w:p>
    <w:p>
      <w:pPr>
        <w:keepNext w:val="0"/>
        <w:keepLines w:val="0"/>
        <w:pageBreakBefore w:val="0"/>
        <w:widowControl/>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ins w:id="469" w:author="CN=八宿县办公室/OU=昌都市八宿县财政局/OU=昌都市财政局/OU=西藏自治区财政厅/O=TIBET" w:date="2024-01-28T16:44:00Z"/>
          <w:rFonts w:hint="eastAsia" w:ascii="仿宋" w:hAnsi="仿宋" w:eastAsia="仿宋" w:cs="宋体"/>
          <w:kern w:val="0"/>
          <w:sz w:val="32"/>
          <w:szCs w:val="32"/>
          <w:lang w:val="en-US" w:eastAsia="zh-CN"/>
        </w:rPr>
      </w:pPr>
      <w:ins w:id="470"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1）预算执行分析不够全面深入。预算执行分析是财政预算执行情况的总结，部分预算执行分析仅停留在简单的数据汇总，没有从全方位、多层次、多角度反映财政支出状况，未对财政支出结构及变化趋势进行判断，未实现部门预算与执行分析的有机结合。</w:t>
        </w:r>
      </w:ins>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ins w:id="471" w:author="CN=八宿县办公室/OU=昌都市八宿县财政局/OU=昌都市财政局/OU=西藏自治区财政厅/O=TIBET" w:date="2024-01-28T16:44:00Z"/>
          <w:rFonts w:hint="eastAsia" w:ascii="仿宋" w:hAnsi="仿宋" w:eastAsia="仿宋" w:cs="仿宋"/>
          <w:bCs/>
          <w:color w:val="000000"/>
          <w:sz w:val="32"/>
          <w:szCs w:val="32"/>
          <w:lang w:val="en-US" w:eastAsia="zh-CN"/>
        </w:rPr>
      </w:pPr>
      <w:ins w:id="472"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（2）预算执行与预算编制存在差异。由于财政部门与各预算乡镇之间的职能和分工不同，财政部门难以准确掌握各预算单位的职责，对单位的自编项目不能提出很好的建议。存在项目预算与工作计划脱节，</w:t>
        </w:r>
      </w:ins>
      <w:ins w:id="473" w:author="CN=八宿县办公室/OU=昌都市八宿县财政局/OU=昌都市财政局/OU=西藏自治区财政厅/O=TIBET" w:date="2024-01-28T16:44:00Z">
        <w:r>
          <w:rPr>
            <w:rFonts w:hint="eastAsia" w:ascii="仿宋" w:hAnsi="仿宋" w:eastAsia="仿宋" w:cs="仿宋"/>
            <w:bCs/>
            <w:color w:val="000000"/>
            <w:sz w:val="32"/>
            <w:szCs w:val="32"/>
            <w:lang w:val="en-US" w:eastAsia="zh-CN"/>
          </w:rPr>
          <w:t>一些支出项目存在超支情况，同时财力不足的情况较为明显，保民生领域仍有缺口，造成项目支出完成情况与年初预算存在差异。</w:t>
        </w:r>
      </w:ins>
    </w:p>
    <w:p>
      <w:pPr>
        <w:keepNext w:val="0"/>
        <w:keepLines w:val="0"/>
        <w:pageBreakBefore w:val="0"/>
        <w:widowControl/>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ins w:id="474" w:author="CN=八宿县办公室/OU=昌都市八宿县财政局/OU=昌都市财政局/OU=西藏自治区财政厅/O=TIBET" w:date="2024-01-28T16:44:00Z"/>
          <w:rFonts w:hint="eastAsia" w:ascii="仿宋" w:hAnsi="仿宋" w:eastAsia="仿宋" w:cs="宋体"/>
          <w:kern w:val="0"/>
          <w:sz w:val="32"/>
          <w:szCs w:val="32"/>
          <w:lang w:val="en-US" w:eastAsia="zh-CN"/>
        </w:rPr>
      </w:pPr>
      <w:ins w:id="475"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2、县预算编制与执行存在上述问题的原因分析：</w:t>
        </w:r>
      </w:ins>
    </w:p>
    <w:p>
      <w:pPr>
        <w:keepNext w:val="0"/>
        <w:keepLines w:val="0"/>
        <w:pageBreakBefore w:val="0"/>
        <w:widowControl/>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ins w:id="476" w:author="CN=八宿县办公室/OU=昌都市八宿县财政局/OU=昌都市财政局/OU=西藏自治区财政厅/O=TIBET" w:date="2024-01-28T16:44:00Z"/>
          <w:rFonts w:hint="eastAsia" w:ascii="仿宋" w:hAnsi="仿宋" w:eastAsia="仿宋" w:cs="宋体"/>
          <w:kern w:val="0"/>
          <w:sz w:val="32"/>
          <w:szCs w:val="32"/>
          <w:lang w:val="en-US" w:eastAsia="zh-CN"/>
        </w:rPr>
      </w:pPr>
      <w:ins w:id="477"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预算执行分析不深入。预算执行分析是对预算收支活动全过程的分析，以及时掌握预算收支状况，发现和解决预算执行中存在的问题，保证预算顺利执行。由于对预算执行分析的重要性认识不够，为分析而分析，没有达到应有的效果。</w:t>
        </w:r>
      </w:ins>
    </w:p>
    <w:p>
      <w:pPr>
        <w:keepNext w:val="0"/>
        <w:keepLines w:val="0"/>
        <w:pageBreakBefore w:val="0"/>
        <w:widowControl/>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ins w:id="478" w:author="CN=八宿县办公室/OU=昌都市八宿县财政局/OU=昌都市财政局/OU=西藏自治区财政厅/O=TIBET" w:date="2024-01-28T16:44:00Z"/>
          <w:rFonts w:hint="eastAsia" w:ascii="仿宋" w:hAnsi="仿宋" w:eastAsia="仿宋" w:cs="宋体"/>
          <w:kern w:val="0"/>
          <w:sz w:val="32"/>
          <w:szCs w:val="32"/>
          <w:lang w:val="en-US" w:eastAsia="zh-CN"/>
        </w:rPr>
      </w:pPr>
      <w:ins w:id="479"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3、县预算执行改进措施：</w:t>
        </w:r>
      </w:ins>
    </w:p>
    <w:p>
      <w:pPr>
        <w:keepNext w:val="0"/>
        <w:keepLines w:val="0"/>
        <w:pageBreakBefore w:val="0"/>
        <w:widowControl/>
        <w:kinsoku/>
        <w:wordWrap/>
        <w:overflowPunct/>
        <w:topLinePunct w:val="0"/>
        <w:autoSpaceDE/>
        <w:autoSpaceDN/>
        <w:bidi w:val="0"/>
        <w:adjustRightInd/>
        <w:snapToGrid/>
        <w:spacing w:after="0" w:afterLines="0" w:line="560" w:lineRule="exact"/>
        <w:ind w:left="0" w:leftChars="0" w:right="0" w:rightChars="0" w:firstLine="640" w:firstLineChars="200"/>
        <w:jc w:val="both"/>
        <w:textAlignment w:val="auto"/>
        <w:outlineLvl w:val="9"/>
        <w:rPr>
          <w:ins w:id="480" w:author="CN=八宿县办公室/OU=昌都市八宿县财政局/OU=昌都市财政局/OU=西藏自治区财政厅/O=TIBET" w:date="2024-01-28T16:44:00Z"/>
          <w:rFonts w:hint="eastAsia" w:ascii="仿宋" w:hAnsi="仿宋" w:eastAsia="仿宋" w:cs="宋体"/>
          <w:kern w:val="0"/>
          <w:sz w:val="32"/>
          <w:szCs w:val="32"/>
          <w:lang w:val="en-US" w:eastAsia="zh-CN"/>
        </w:rPr>
      </w:pPr>
      <w:ins w:id="481"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1）加强预算执行分析，提高运行效率和使用效益。预算执行分析是加强预算收支管理，促进预算收支目标任务全面完成的重要手段，是整个财政预算执行工作的重要组成部分。要高度重视预算执行分析工作，认识到做好财政预算执行分析工作的重要意义，牢牢把握预算执行分析工作的真实性、及时性和全面性的要求，及时跟踪预算执行动态化过程，重点研究预算执行过程中出现的各种问题，强化预算执行全过程的管理，提供祥实准确的数据，并准确地预测预算收支的发展趋势。</w:t>
        </w:r>
      </w:ins>
    </w:p>
    <w:p>
      <w:pPr>
        <w:widowControl/>
        <w:numPr>
          <w:ilvl w:val="0"/>
          <w:numId w:val="0"/>
        </w:numPr>
        <w:snapToGrid/>
        <w:spacing w:afterLines="0" w:line="560" w:lineRule="exact"/>
        <w:ind w:firstLine="640" w:firstLineChars="200"/>
        <w:rPr>
          <w:ins w:id="482" w:author="CN=八宿县办公室/OU=昌都市八宿县财政局/OU=昌都市财政局/OU=西藏自治区财政厅/O=TIBET" w:date="2024-01-28T16:44:00Z"/>
          <w:rFonts w:hint="eastAsia" w:ascii="楷体_GB2312" w:hAnsi="仿宋" w:eastAsia="楷体_GB2312"/>
          <w:b/>
          <w:sz w:val="32"/>
          <w:szCs w:val="32"/>
        </w:rPr>
      </w:pPr>
      <w:ins w:id="483" w:author="CN=八宿县办公室/OU=昌都市八宿县财政局/OU=昌都市财政局/OU=西藏自治区财政厅/O=TIBET" w:date="2024-01-28T16:44:00Z">
        <w:r>
          <w:rPr>
            <w:rFonts w:hint="eastAsia" w:ascii="仿宋" w:hAnsi="仿宋" w:eastAsia="仿宋" w:cs="宋体"/>
            <w:kern w:val="0"/>
            <w:sz w:val="32"/>
            <w:szCs w:val="32"/>
            <w:lang w:val="en-US" w:eastAsia="zh-CN"/>
          </w:rPr>
          <w:t>（2）加大县预测预算的公开力度。财政部门应全面掌握乡镇的资源与需求，建立各县基础数据的定期报告和财政部门定期核查机制，提高财政资金安排的准确性，使财政资金真实、公平、有效分配，防止出现虚报虚列，有名无实。对于每一笔财政资金应向大众公开，大众监督是县预算的重要监督力量，要充分发挥社会舆论对政府机关和国家工作人员的监督，培养大众监督的氛围，建立良好的大众监督机制，最终构成一套具有中国特色的全方位、多层次的县预算监督体系。</w:t>
        </w:r>
      </w:ins>
    </w:p>
    <w:p>
      <w:pPr>
        <w:snapToGrid w:val="0"/>
        <w:spacing w:line="520" w:lineRule="exact"/>
        <w:ind w:firstLine="640" w:firstLineChars="200"/>
        <w:rPr>
          <w:rFonts w:ascii="黑体" w:hAnsi="黑体" w:eastAsia="黑体"/>
          <w:sz w:val="32"/>
          <w:szCs w:val="32"/>
        </w:rPr>
      </w:pPr>
      <w:r>
        <w:rPr>
          <w:rFonts w:hint="eastAsia" w:ascii="黑体" w:hAnsi="黑体" w:eastAsia="黑体"/>
          <w:sz w:val="32"/>
          <w:szCs w:val="32"/>
        </w:rPr>
        <w:t>三、本年度部门决算等财务工作开展情况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（一）本部门财务管理、绩效管理、决算组织、编报、审核情况。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（二）本部门决算及绩效信息公开工作，主管部门对所属单位决算批复和组织公开决算工作开展情况。</w:t>
      </w:r>
    </w:p>
    <w:p>
      <w:pPr>
        <w:snapToGrid w:val="0"/>
        <w:spacing w:line="580" w:lineRule="exact"/>
        <w:ind w:firstLine="640" w:firstLineChars="200"/>
        <w:rPr>
          <w:rFonts w:ascii="楷体_GB2312" w:hAnsi="仿宋" w:eastAsia="楷体_GB2312"/>
          <w:b/>
          <w:sz w:val="32"/>
          <w:szCs w:val="32"/>
        </w:rPr>
      </w:pPr>
      <w:r>
        <w:rPr>
          <w:rFonts w:hint="eastAsia" w:ascii="仿宋_GB2312" w:hAnsi="仿宋" w:eastAsia="仿宋_GB2312"/>
          <w:sz w:val="32"/>
          <w:szCs w:val="32"/>
        </w:rPr>
        <w:t>（三）</w:t>
      </w:r>
      <w:r>
        <w:rPr>
          <w:rFonts w:hint="eastAsia" w:ascii="楷体_GB2312" w:hAnsi="仿宋" w:eastAsia="楷体_GB2312"/>
          <w:b/>
          <w:sz w:val="32"/>
          <w:szCs w:val="32"/>
        </w:rPr>
        <w:t>对部门决算管理工作的意见和建议。</w:t>
      </w:r>
    </w:p>
    <w:p>
      <w:pPr>
        <w:ind w:firstLine="709"/>
        <w:rPr>
          <w:rFonts w:hint="eastAsia" w:ascii="仿宋_GB2312" w:hAnsi="仿宋" w:eastAsia="仿宋_GB2312" w:cs="仿宋"/>
          <w:color w:val="000000"/>
          <w:sz w:val="32"/>
          <w:szCs w:val="32"/>
          <w:lang w:eastAsia="zh-CN"/>
        </w:rPr>
      </w:pPr>
      <w:r>
        <w:rPr>
          <w:rFonts w:ascii="仿宋_GB2312" w:hAnsi="仿宋" w:eastAsia="仿宋_GB2312" w:cs="仿宋"/>
          <w:color w:val="000000"/>
          <w:sz w:val="32"/>
          <w:szCs w:val="32"/>
        </w:rPr>
        <w:t>1</w:t>
      </w:r>
      <w:r>
        <w:rPr>
          <w:rFonts w:hint="eastAsia" w:ascii="仿宋_GB2312" w:hAnsi="仿宋" w:eastAsia="仿宋_GB2312" w:cs="仿宋"/>
          <w:color w:val="000000"/>
          <w:sz w:val="32"/>
          <w:szCs w:val="32"/>
        </w:rPr>
        <w:t>.自行增加的审核公式和模板，请说明设置依据。</w:t>
      </w:r>
      <w:ins w:id="484" w:author="CN=八宿县办公室/OU=昌都市八宿县财政局/OU=昌都市财政局/OU=西藏自治区财政厅/O=TIBET" w:date="2024-01-28T16:44:00Z">
        <w:r>
          <w:rPr>
            <w:rFonts w:hint="eastAsia" w:ascii="仿宋_GB2312" w:hAnsi="仿宋" w:eastAsia="仿宋_GB2312" w:cs="仿宋"/>
            <w:color w:val="000000"/>
            <w:sz w:val="32"/>
            <w:szCs w:val="32"/>
            <w:lang w:eastAsia="zh-CN"/>
          </w:rPr>
          <w:t>无</w:t>
        </w:r>
      </w:ins>
    </w:p>
    <w:p>
      <w:pPr>
        <w:ind w:firstLine="709"/>
        <w:rPr>
          <w:rFonts w:hint="eastAsia" w:ascii="仿宋_GB2312" w:hAnsi="仿宋" w:eastAsia="仿宋_GB2312"/>
          <w:color w:val="000000"/>
          <w:sz w:val="32"/>
          <w:szCs w:val="32"/>
          <w:lang w:eastAsia="zh-CN"/>
        </w:rPr>
      </w:pPr>
      <w:r>
        <w:rPr>
          <w:rFonts w:hint="eastAsia" w:ascii="仿宋_GB2312" w:hAnsi="仿宋" w:eastAsia="仿宋_GB2312" w:cs="仿宋"/>
          <w:color w:val="000000"/>
          <w:sz w:val="32"/>
          <w:szCs w:val="32"/>
        </w:rPr>
        <w:t>2.对</w:t>
      </w:r>
      <w:r>
        <w:rPr>
          <w:rFonts w:ascii="仿宋_GB2312" w:hAnsi="仿宋" w:eastAsia="仿宋_GB2312" w:cs="仿宋"/>
          <w:color w:val="000000"/>
          <w:sz w:val="32"/>
          <w:szCs w:val="32"/>
        </w:rPr>
        <w:t>部门决算</w:t>
      </w:r>
      <w:r>
        <w:rPr>
          <w:rFonts w:hint="eastAsia" w:ascii="仿宋_GB2312" w:hAnsi="仿宋" w:eastAsia="仿宋_GB2312" w:cs="仿宋"/>
          <w:color w:val="000000"/>
          <w:sz w:val="32"/>
          <w:szCs w:val="32"/>
        </w:rPr>
        <w:t>报表修订</w:t>
      </w:r>
      <w:r>
        <w:rPr>
          <w:rFonts w:ascii="仿宋_GB2312" w:hAnsi="仿宋" w:eastAsia="仿宋_GB2312" w:cs="仿宋"/>
          <w:color w:val="000000"/>
          <w:sz w:val="32"/>
          <w:szCs w:val="32"/>
        </w:rPr>
        <w:t>设计</w:t>
      </w:r>
      <w:r>
        <w:rPr>
          <w:rFonts w:hint="eastAsia" w:ascii="仿宋_GB2312" w:hAnsi="仿宋" w:eastAsia="仿宋_GB2312" w:cs="仿宋"/>
          <w:color w:val="000000"/>
          <w:sz w:val="32"/>
          <w:szCs w:val="32"/>
        </w:rPr>
        <w:t>的</w:t>
      </w:r>
      <w:r>
        <w:rPr>
          <w:rFonts w:ascii="仿宋_GB2312" w:hAnsi="仿宋" w:eastAsia="仿宋_GB2312" w:cs="仿宋"/>
          <w:color w:val="000000"/>
          <w:sz w:val="32"/>
          <w:szCs w:val="32"/>
        </w:rPr>
        <w:t>意见和建议，包括</w:t>
      </w:r>
      <w:r>
        <w:rPr>
          <w:rFonts w:hint="eastAsia" w:ascii="仿宋_GB2312" w:hAnsi="仿宋" w:eastAsia="仿宋_GB2312" w:cs="仿宋"/>
          <w:color w:val="000000"/>
          <w:sz w:val="32"/>
          <w:szCs w:val="32"/>
        </w:rPr>
        <w:t>表样</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指标设置、软件</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审核公式、模板和</w:t>
      </w:r>
      <w:r>
        <w:rPr>
          <w:rFonts w:ascii="仿宋_GB2312" w:hAnsi="仿宋" w:eastAsia="仿宋_GB2312" w:cs="仿宋"/>
          <w:color w:val="000000"/>
          <w:sz w:val="32"/>
          <w:szCs w:val="32"/>
        </w:rPr>
        <w:t>编</w:t>
      </w:r>
      <w:r>
        <w:rPr>
          <w:rFonts w:hint="eastAsia" w:ascii="仿宋_GB2312" w:hAnsi="仿宋" w:eastAsia="仿宋_GB2312" w:cs="仿宋"/>
          <w:color w:val="000000"/>
          <w:sz w:val="32"/>
          <w:szCs w:val="32"/>
        </w:rPr>
        <w:t>审</w:t>
      </w:r>
      <w:r>
        <w:rPr>
          <w:rFonts w:ascii="仿宋_GB2312" w:hAnsi="仿宋" w:eastAsia="仿宋_GB2312" w:cs="仿宋"/>
          <w:color w:val="000000"/>
          <w:sz w:val="32"/>
          <w:szCs w:val="32"/>
        </w:rPr>
        <w:t>问答</w:t>
      </w:r>
      <w:r>
        <w:rPr>
          <w:rFonts w:hint="eastAsia" w:ascii="仿宋_GB2312" w:hAnsi="仿宋" w:eastAsia="仿宋_GB2312" w:cs="仿宋"/>
          <w:color w:val="000000"/>
          <w:sz w:val="32"/>
          <w:szCs w:val="32"/>
        </w:rPr>
        <w:t>等，请列出并说明修改意见。</w:t>
      </w:r>
      <w:ins w:id="485" w:author="CN=八宿县办公室/OU=昌都市八宿县财政局/OU=昌都市财政局/OU=西藏自治区财政厅/O=TIBET" w:date="2024-01-28T16:44:00Z">
        <w:r>
          <w:rPr>
            <w:rFonts w:hint="eastAsia" w:ascii="仿宋_GB2312" w:hAnsi="仿宋" w:eastAsia="仿宋_GB2312" w:cs="仿宋"/>
            <w:color w:val="000000"/>
            <w:sz w:val="32"/>
            <w:szCs w:val="32"/>
            <w:lang w:eastAsia="zh-CN"/>
          </w:rPr>
          <w:t>无</w:t>
        </w:r>
      </w:ins>
    </w:p>
    <w:p>
      <w:pPr>
        <w:snapToGrid w:val="0"/>
        <w:spacing w:line="580" w:lineRule="exact"/>
        <w:ind w:firstLine="640" w:firstLineChars="200"/>
        <w:rPr>
          <w:del w:id="486" w:author="Administrator" w:date="2025-02-14T17:52:22Z"/>
          <w:rFonts w:hint="eastAsia" w:ascii="楷体_GB2312" w:hAnsi="仿宋" w:eastAsia="仿宋_GB2312"/>
          <w:b/>
          <w:sz w:val="32"/>
          <w:szCs w:val="32"/>
          <w:lang w:eastAsia="zh-CN"/>
        </w:rPr>
      </w:pPr>
      <w:r>
        <w:rPr>
          <w:rFonts w:hint="eastAsia" w:ascii="仿宋_GB2312" w:hAnsi="仿宋" w:eastAsia="仿宋_GB2312" w:cs="仿宋"/>
          <w:color w:val="000000"/>
          <w:sz w:val="32"/>
          <w:szCs w:val="32"/>
        </w:rPr>
        <w:t>3.对部门决算其他管理</w:t>
      </w:r>
      <w:r>
        <w:rPr>
          <w:rFonts w:ascii="仿宋_GB2312" w:hAnsi="仿宋" w:eastAsia="仿宋_GB2312" w:cs="仿宋"/>
          <w:color w:val="000000"/>
          <w:sz w:val="32"/>
          <w:szCs w:val="32"/>
        </w:rPr>
        <w:t>工作</w:t>
      </w:r>
      <w:r>
        <w:rPr>
          <w:rFonts w:hint="eastAsia" w:ascii="仿宋_GB2312" w:hAnsi="仿宋" w:eastAsia="仿宋_GB2312" w:cs="仿宋"/>
          <w:color w:val="000000"/>
          <w:sz w:val="32"/>
          <w:szCs w:val="32"/>
        </w:rPr>
        <w:t>的建议。例如对加强部门决算数据分析利用工作、部门决算信息化建设等建议。</w:t>
      </w:r>
      <w:ins w:id="487" w:author="CN=八宿县办公室/OU=昌都市八宿县财政局/OU=昌都市财政局/OU=西藏自治区财政厅/O=TIBET" w:date="2024-01-28T16:44:00Z">
        <w:r>
          <w:rPr>
            <w:rFonts w:hint="eastAsia" w:ascii="仿宋_GB2312" w:hAnsi="仿宋" w:eastAsia="仿宋_GB2312" w:cs="仿宋"/>
            <w:color w:val="000000"/>
            <w:sz w:val="32"/>
            <w:szCs w:val="32"/>
            <w:lang w:eastAsia="zh-CN"/>
          </w:rPr>
          <w:t>无</w:t>
        </w:r>
      </w:ins>
      <w:bookmarkStart w:id="2" w:name="_GoBack"/>
      <w:bookmarkEnd w:id="2"/>
    </w:p>
    <w:p>
      <w:pPr>
        <w:snapToGrid w:val="0"/>
        <w:spacing w:line="580" w:lineRule="exact"/>
        <w:ind w:firstLine="640" w:firstLineChars="200"/>
        <w:rPr>
          <w:rFonts w:ascii="仿宋_GB2312" w:hAnsi="仿宋" w:eastAsia="仿宋_GB2312"/>
          <w:sz w:val="32"/>
          <w:szCs w:val="32"/>
        </w:rPr>
        <w:pPrChange w:id="488" w:author="Administrator" w:date="2025-02-14T17:52:22Z">
          <w:pPr>
            <w:snapToGrid w:val="0"/>
            <w:spacing w:line="520" w:lineRule="exact"/>
            <w:ind w:firstLine="640" w:firstLineChars="200"/>
          </w:pPr>
        </w:pPrChange>
      </w:pP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注：收入支出预算执行情况分析可参考部门决算分析评价表及行政事业单位财务分析指标（附后）。</w:t>
      </w:r>
    </w:p>
    <w:p>
      <w:pPr>
        <w:snapToGrid w:val="0"/>
        <w:rPr>
          <w:rFonts w:ascii="仿宋_GB2312" w:hAnsi="仿宋" w:eastAsia="仿宋_GB2312"/>
          <w:sz w:val="32"/>
          <w:szCs w:val="32"/>
        </w:rPr>
      </w:pPr>
      <w:r>
        <w:rPr>
          <w:rFonts w:ascii="仿宋_GB2312" w:hAnsi="仿宋" w:eastAsia="仿宋_GB2312"/>
          <w:sz w:val="32"/>
          <w:szCs w:val="32"/>
        </w:rPr>
        <w:br w:type="page"/>
      </w:r>
      <w:r>
        <w:rPr>
          <w:rFonts w:hint="eastAsia" w:ascii="仿宋_GB2312" w:hAnsi="仿宋" w:eastAsia="仿宋_GB2312"/>
          <w:sz w:val="32"/>
          <w:szCs w:val="32"/>
        </w:rPr>
        <w:t>附：</w:t>
      </w:r>
    </w:p>
    <w:p>
      <w:pPr>
        <w:snapToGrid w:val="0"/>
        <w:ind w:firstLine="640" w:firstLineChars="200"/>
        <w:jc w:val="center"/>
        <w:rPr>
          <w:rFonts w:ascii="华文中宋" w:hAnsi="华文中宋" w:eastAsia="华文中宋"/>
          <w:sz w:val="32"/>
          <w:szCs w:val="32"/>
        </w:rPr>
      </w:pPr>
    </w:p>
    <w:p>
      <w:pPr>
        <w:snapToGrid w:val="0"/>
        <w:ind w:firstLine="640" w:firstLineChars="200"/>
        <w:jc w:val="center"/>
        <w:rPr>
          <w:rFonts w:ascii="华文中宋" w:hAnsi="华文中宋" w:eastAsia="华文中宋"/>
          <w:sz w:val="32"/>
          <w:szCs w:val="32"/>
        </w:rPr>
      </w:pPr>
      <w:r>
        <w:rPr>
          <w:rFonts w:hint="eastAsia" w:ascii="华文中宋" w:hAnsi="华文中宋" w:eastAsia="华文中宋"/>
          <w:sz w:val="32"/>
          <w:szCs w:val="32"/>
        </w:rPr>
        <w:t>行政事业单位财务分析指标</w:t>
      </w:r>
    </w:p>
    <w:p>
      <w:pPr>
        <w:snapToGrid w:val="0"/>
        <w:ind w:firstLine="640" w:firstLineChars="200"/>
        <w:rPr>
          <w:rFonts w:ascii="仿宋_GB2312" w:hAnsi="仿宋" w:eastAsia="仿宋_GB2312"/>
          <w:sz w:val="32"/>
          <w:szCs w:val="32"/>
        </w:rPr>
      </w:pPr>
    </w:p>
    <w:p>
      <w:pPr>
        <w:snapToGrid w:val="0"/>
        <w:ind w:firstLine="640" w:firstLineChars="200"/>
        <w:rPr>
          <w:rFonts w:ascii="黑体" w:hAnsi="黑体" w:eastAsia="黑体"/>
          <w:sz w:val="32"/>
          <w:szCs w:val="32"/>
        </w:rPr>
      </w:pPr>
      <w:r>
        <w:rPr>
          <w:rFonts w:hint="eastAsia" w:ascii="黑体" w:hAnsi="黑体" w:eastAsia="黑体"/>
          <w:sz w:val="32"/>
          <w:szCs w:val="32"/>
        </w:rPr>
        <w:t>一、行政单位财务分析指标</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1.支出增长率，衡量行政单位支出的增长水平。计算公式为：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支出增长率＝(本期支出总额÷上期支出总额-1)×100%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2.当年预算支出完成率，衡量行政单位当年支出总预算及分项预算完成的程度。计算公式为：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当年预算支出完成率＝年终执行数÷全年预算数×100%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年终执行数不含上年结转和结余支出数。</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3.人均开支，衡量行政单位人均年消耗经费水平。计算公式为：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人均开支＝本期支出数÷本期平均在职人员数×100%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4.项目支出占总支出的比率，衡量行政单位的支出结构。计算公式为：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项目支出比率=本期项目支出数÷本期支出总数×100%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5.人员支出、公用支出占总支出的比率，衡量行政单位的支出结构。计算公式为：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人员支出比率=本期人员支出数÷本期支出总数×100%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公用支出比率=本期公用支出数÷本期支出总数×100%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6.人均办公使用面积，衡量行政单位办公用房配备情况。计算公式为：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人均办公使用面积=本期末单位办公用房使用面积÷本期末在职人员数</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7.人车比例，衡量行政单位公务用车配备情况。计算公式为：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人车比例=本期末在职人员数÷本期末公务用车实有数:1</w:t>
      </w:r>
    </w:p>
    <w:p>
      <w:pPr>
        <w:snapToGrid w:val="0"/>
        <w:ind w:firstLine="640" w:firstLineChars="200"/>
        <w:rPr>
          <w:rFonts w:ascii="仿宋_GB2312" w:hAnsi="仿宋" w:eastAsia="仿宋_GB2312"/>
          <w:sz w:val="32"/>
          <w:szCs w:val="32"/>
        </w:rPr>
      </w:pPr>
    </w:p>
    <w:p>
      <w:pPr>
        <w:snapToGrid w:val="0"/>
        <w:ind w:firstLine="640" w:firstLineChars="200"/>
        <w:rPr>
          <w:rFonts w:ascii="黑体" w:hAnsi="黑体" w:eastAsia="黑体"/>
          <w:sz w:val="32"/>
          <w:szCs w:val="32"/>
        </w:rPr>
      </w:pPr>
      <w:r>
        <w:rPr>
          <w:rFonts w:hint="eastAsia" w:ascii="黑体" w:hAnsi="黑体" w:eastAsia="黑体"/>
          <w:sz w:val="32"/>
          <w:szCs w:val="32"/>
        </w:rPr>
        <w:t>二、事业单位财务分析指标</w:t>
      </w:r>
    </w:p>
    <w:p>
      <w:pPr>
        <w:snapToGrid w:val="0"/>
        <w:ind w:firstLine="640" w:firstLineChars="200"/>
        <w:rPr>
          <w:rFonts w:hint="eastAsia" w:ascii="仿宋_GB2312" w:hAnsi="仿宋" w:eastAsia="仿宋_GB2312"/>
          <w:sz w:val="32"/>
          <w:szCs w:val="32"/>
        </w:rPr>
      </w:pPr>
      <w:r>
        <w:rPr>
          <w:rFonts w:hint="eastAsia" w:ascii="仿宋_GB2312" w:hAnsi="仿宋" w:eastAsia="仿宋_GB2312"/>
          <w:sz w:val="32"/>
          <w:szCs w:val="32"/>
        </w:rPr>
        <w:t>1.预算收入和支出完成率，衡量事业单位收入和支出总预算及分项预算完成的程度。计算公式为：</w:t>
      </w:r>
    </w:p>
    <w:p>
      <w:pPr>
        <w:snapToGrid w:val="0"/>
        <w:ind w:firstLine="640" w:firstLineChars="200"/>
        <w:rPr>
          <w:rFonts w:hint="eastAsia" w:ascii="仿宋_GB2312" w:hAnsi="仿宋" w:eastAsia="仿宋_GB2312"/>
          <w:sz w:val="32"/>
          <w:szCs w:val="32"/>
        </w:rPr>
      </w:pPr>
      <w:r>
        <w:rPr>
          <w:rFonts w:hint="eastAsia" w:ascii="仿宋_GB2312" w:hAnsi="仿宋" w:eastAsia="仿宋_GB2312"/>
          <w:sz w:val="32"/>
          <w:szCs w:val="32"/>
        </w:rPr>
        <w:t>预算收入完成率＝年终执行数÷全年预算数×100%</w:t>
      </w:r>
    </w:p>
    <w:p>
      <w:pPr>
        <w:snapToGrid w:val="0"/>
        <w:ind w:firstLine="640" w:firstLineChars="200"/>
        <w:rPr>
          <w:rFonts w:hint="eastAsia" w:ascii="仿宋_GB2312" w:hAnsi="仿宋" w:eastAsia="仿宋_GB2312"/>
          <w:sz w:val="32"/>
          <w:szCs w:val="32"/>
        </w:rPr>
      </w:pPr>
      <w:r>
        <w:rPr>
          <w:rFonts w:hint="eastAsia" w:ascii="仿宋_GB2312" w:hAnsi="仿宋" w:eastAsia="仿宋_GB2312"/>
          <w:sz w:val="32"/>
          <w:szCs w:val="32"/>
        </w:rPr>
        <w:t>年终执行数不含上年结转和结余收入数</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预算支出完成率＝年终执行数÷全年预算数×100%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年终执行数不含上年结转和结余支出数</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2.人员支出、公用支出占事业支出的比率，衡量事业单位事业支出结构。计算公式为：</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人员支出比率＝人员支出÷事业支出×100%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公用支出比率＝公用支出÷事业支出×100%</w:t>
      </w: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3.人均基本支出，衡量事业单位按照实际在编人数平均的基本支出水平。计算公式为：</w:t>
      </w:r>
    </w:p>
    <w:p>
      <w:pPr>
        <w:snapToGrid w:val="0"/>
        <w:ind w:firstLine="640" w:firstLineChars="200"/>
        <w:rPr>
          <w:rFonts w:ascii="仿宋_GB2312" w:hAnsi="仿宋" w:eastAsia="仿宋_GB2312"/>
          <w:b/>
          <w:sz w:val="32"/>
          <w:szCs w:val="32"/>
        </w:rPr>
      </w:pPr>
      <w:r>
        <w:rPr>
          <w:rFonts w:hint="eastAsia" w:ascii="仿宋_GB2312" w:hAnsi="仿宋" w:eastAsia="仿宋_GB2312"/>
          <w:sz w:val="32"/>
          <w:szCs w:val="32"/>
        </w:rPr>
        <w:t>人均基本支出＝（基本支出-离退休人员支出）÷实际在编人数</w:t>
      </w:r>
    </w:p>
    <w:p>
      <w:pPr>
        <w:snapToGrid w:val="0"/>
        <w:ind w:firstLine="640" w:firstLineChars="200"/>
        <w:rPr>
          <w:rFonts w:ascii="仿宋_GB2312" w:hAnsi="仿宋" w:eastAsia="仿宋_GB2312"/>
          <w:sz w:val="32"/>
          <w:szCs w:val="32"/>
        </w:rPr>
      </w:pPr>
    </w:p>
    <w:p>
      <w:pPr>
        <w:snapToGrid w:val="0"/>
        <w:ind w:firstLine="640" w:firstLineChars="200"/>
        <w:rPr>
          <w:rFonts w:ascii="仿宋_GB2312" w:hAnsi="仿宋" w:eastAsia="仿宋_GB2312"/>
          <w:sz w:val="32"/>
          <w:szCs w:val="32"/>
        </w:rPr>
      </w:pPr>
      <w:r>
        <w:rPr>
          <w:rFonts w:hint="eastAsia" w:ascii="仿宋_GB2312" w:hAnsi="仿宋" w:eastAsia="仿宋_GB2312"/>
          <w:sz w:val="32"/>
          <w:szCs w:val="32"/>
        </w:rPr>
        <w:t>此外，行业事业单位还可根据相关财务制度规定和分析需要增加相关分析指标，如：</w:t>
      </w:r>
    </w:p>
    <w:p>
      <w:pPr>
        <w:ind w:firstLine="707" w:firstLineChars="221"/>
        <w:rPr>
          <w:rFonts w:ascii="仿宋_GB2312" w:hAnsi="仿宋" w:eastAsia="仿宋_GB2312"/>
          <w:sz w:val="32"/>
          <w:szCs w:val="32"/>
        </w:rPr>
      </w:pPr>
      <w:r>
        <w:rPr>
          <w:rFonts w:hint="eastAsia" w:ascii="仿宋_GB2312" w:hAnsi="仿宋" w:eastAsia="仿宋_GB2312"/>
          <w:sz w:val="32"/>
          <w:szCs w:val="32"/>
        </w:rPr>
        <w:t>1.财政拨款依存度, 衡量部门（单位）对财政拨款的依赖程度。</w:t>
      </w:r>
    </w:p>
    <w:p>
      <w:pPr>
        <w:widowControl/>
        <w:ind w:firstLine="640" w:firstLineChars="200"/>
        <w:textAlignment w:val="center"/>
        <w:rPr>
          <w:color w:val="0000FF"/>
        </w:rPr>
      </w:pPr>
      <w:r>
        <w:rPr>
          <w:rFonts w:hint="eastAsia" w:ascii="仿宋_GB2312" w:hAnsi="仿宋" w:eastAsia="仿宋_GB2312"/>
          <w:sz w:val="32"/>
          <w:szCs w:val="32"/>
        </w:rPr>
        <w:t>财政拨款依存度＝财政拨款收入÷收入总额×100%</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3B9E34"/>
    <w:multiLevelType w:val="singleLevel"/>
    <w:tmpl w:val="FD3B9E34"/>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N=八宿县办公室/OU=昌都市八宿县财政局/OU=昌都市财政局/OU=西藏自治区财政厅/O=TIBET">
    <w15:presenceInfo w15:providerId="None" w15:userId="CN=八宿县办公室/OU=昌都市八宿县财政局/OU=昌都市财政局/OU=西藏自治区财政厅/O=TIBET"/>
  </w15:person>
  <w15:person w15:author="ww">
    <w15:presenceInfo w15:providerId="None" w15:userId="ww"/>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B54"/>
    <w:rsid w:val="00001000"/>
    <w:rsid w:val="00031059"/>
    <w:rsid w:val="000653F7"/>
    <w:rsid w:val="00074FA4"/>
    <w:rsid w:val="00082750"/>
    <w:rsid w:val="000A54B9"/>
    <w:rsid w:val="000F42C9"/>
    <w:rsid w:val="00123090"/>
    <w:rsid w:val="0013603C"/>
    <w:rsid w:val="00176422"/>
    <w:rsid w:val="001E23E6"/>
    <w:rsid w:val="002133B7"/>
    <w:rsid w:val="00232DC7"/>
    <w:rsid w:val="002345E5"/>
    <w:rsid w:val="002425BC"/>
    <w:rsid w:val="002567AE"/>
    <w:rsid w:val="00272B54"/>
    <w:rsid w:val="00290AF5"/>
    <w:rsid w:val="002B2F71"/>
    <w:rsid w:val="002B650F"/>
    <w:rsid w:val="002B7EE1"/>
    <w:rsid w:val="003147DF"/>
    <w:rsid w:val="00320541"/>
    <w:rsid w:val="003A54B7"/>
    <w:rsid w:val="00410C5B"/>
    <w:rsid w:val="0042226A"/>
    <w:rsid w:val="00433CE9"/>
    <w:rsid w:val="0045143B"/>
    <w:rsid w:val="004B15C5"/>
    <w:rsid w:val="004B22CE"/>
    <w:rsid w:val="004F25BC"/>
    <w:rsid w:val="00500F59"/>
    <w:rsid w:val="00577156"/>
    <w:rsid w:val="005B48AC"/>
    <w:rsid w:val="005D567F"/>
    <w:rsid w:val="00602458"/>
    <w:rsid w:val="006037EF"/>
    <w:rsid w:val="00613BAD"/>
    <w:rsid w:val="00623F67"/>
    <w:rsid w:val="006600F4"/>
    <w:rsid w:val="00683C98"/>
    <w:rsid w:val="0072354A"/>
    <w:rsid w:val="00765932"/>
    <w:rsid w:val="00790985"/>
    <w:rsid w:val="007D4386"/>
    <w:rsid w:val="007E1898"/>
    <w:rsid w:val="007E3EC5"/>
    <w:rsid w:val="007E481C"/>
    <w:rsid w:val="008B0A0E"/>
    <w:rsid w:val="00923E63"/>
    <w:rsid w:val="00962CA8"/>
    <w:rsid w:val="009B4682"/>
    <w:rsid w:val="009C1DEC"/>
    <w:rsid w:val="00A37F28"/>
    <w:rsid w:val="00A736FE"/>
    <w:rsid w:val="00A83E83"/>
    <w:rsid w:val="00A902FE"/>
    <w:rsid w:val="00AB5562"/>
    <w:rsid w:val="00B51C6A"/>
    <w:rsid w:val="00B703A0"/>
    <w:rsid w:val="00C03826"/>
    <w:rsid w:val="00C42EF8"/>
    <w:rsid w:val="00C513CE"/>
    <w:rsid w:val="00CD7F49"/>
    <w:rsid w:val="00D442B2"/>
    <w:rsid w:val="00DD0A01"/>
    <w:rsid w:val="00DE6817"/>
    <w:rsid w:val="00DE6B08"/>
    <w:rsid w:val="00E0221D"/>
    <w:rsid w:val="00E23C6D"/>
    <w:rsid w:val="00E675FC"/>
    <w:rsid w:val="00EC1D23"/>
    <w:rsid w:val="00EE5DF5"/>
    <w:rsid w:val="00F24DA3"/>
    <w:rsid w:val="00F346C3"/>
    <w:rsid w:val="00F522B7"/>
    <w:rsid w:val="00F813BE"/>
    <w:rsid w:val="0475649F"/>
    <w:rsid w:val="04D64020"/>
    <w:rsid w:val="087D7BCD"/>
    <w:rsid w:val="111558CA"/>
    <w:rsid w:val="111F7999"/>
    <w:rsid w:val="1C5E7A53"/>
    <w:rsid w:val="23C80C72"/>
    <w:rsid w:val="2C5D5B5E"/>
    <w:rsid w:val="3C4A5AC4"/>
    <w:rsid w:val="402B33DF"/>
    <w:rsid w:val="45F20BC8"/>
    <w:rsid w:val="495C4126"/>
    <w:rsid w:val="4AE73990"/>
    <w:rsid w:val="544D0C05"/>
    <w:rsid w:val="55944CBE"/>
    <w:rsid w:val="5F0E7032"/>
    <w:rsid w:val="65200D42"/>
    <w:rsid w:val="66E363ED"/>
    <w:rsid w:val="6E7D57A6"/>
    <w:rsid w:val="74402821"/>
    <w:rsid w:val="760A0DBB"/>
    <w:rsid w:val="763015A9"/>
    <w:rsid w:val="7ACA4189"/>
    <w:rsid w:val="7EDB4EF0"/>
    <w:rsid w:val="EFFFCEB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99"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unhideWhenUsed/>
    <w:uiPriority w:val="1"/>
  </w:style>
  <w:style w:type="table" w:default="1" w:styleId="12">
    <w:name w:val="Normal Table"/>
    <w:unhideWhenUsed/>
    <w:uiPriority w:val="99"/>
    <w:tblPr>
      <w:tblStyle w:val="12"/>
      <w:tblCellMar>
        <w:top w:w="0" w:type="dxa"/>
        <w:left w:w="108" w:type="dxa"/>
        <w:bottom w:w="0" w:type="dxa"/>
        <w:right w:w="108" w:type="dxa"/>
      </w:tblCellMar>
    </w:tblPr>
  </w:style>
  <w:style w:type="paragraph" w:styleId="2">
    <w:name w:val="Body Text First Indent 2"/>
    <w:basedOn w:val="3"/>
    <w:next w:val="3"/>
    <w:qFormat/>
    <w:uiPriority w:val="0"/>
    <w:pPr>
      <w:widowControl/>
      <w:spacing w:line="560" w:lineRule="exact"/>
      <w:ind w:firstLine="200" w:firstLineChars="200"/>
    </w:pPr>
    <w:rPr>
      <w:rFonts w:eastAsia="仿宋_GB2312"/>
      <w:sz w:val="28"/>
      <w:szCs w:val="28"/>
    </w:rPr>
  </w:style>
  <w:style w:type="paragraph" w:styleId="3">
    <w:name w:val="Body Text Indent"/>
    <w:basedOn w:val="1"/>
    <w:next w:val="4"/>
    <w:qFormat/>
    <w:uiPriority w:val="0"/>
    <w:pPr>
      <w:spacing w:after="120"/>
      <w:ind w:left="420" w:leftChars="200"/>
    </w:pPr>
  </w:style>
  <w:style w:type="paragraph" w:styleId="4">
    <w:name w:val="Normal Indent"/>
    <w:basedOn w:val="1"/>
    <w:next w:val="1"/>
    <w:qFormat/>
    <w:uiPriority w:val="0"/>
    <w:pPr>
      <w:ind w:firstLine="420" w:firstLineChars="200"/>
    </w:pPr>
  </w:style>
  <w:style w:type="paragraph" w:styleId="6">
    <w:name w:val="Document Map"/>
    <w:basedOn w:val="1"/>
    <w:link w:val="15"/>
    <w:unhideWhenUsed/>
    <w:uiPriority w:val="0"/>
    <w:rPr>
      <w:rFonts w:ascii="宋体"/>
      <w:sz w:val="18"/>
      <w:szCs w:val="18"/>
    </w:rPr>
  </w:style>
  <w:style w:type="paragraph" w:styleId="7">
    <w:name w:val="Balloon Text"/>
    <w:basedOn w:val="1"/>
    <w:link w:val="16"/>
    <w:qFormat/>
    <w:uiPriority w:val="0"/>
    <w:rPr>
      <w:sz w:val="18"/>
      <w:szCs w:val="18"/>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0"/>
    <w:pPr>
      <w:spacing w:before="240" w:after="60"/>
      <w:jc w:val="center"/>
      <w:outlineLvl w:val="0"/>
    </w:pPr>
    <w:rPr>
      <w:rFonts w:ascii="Cambria" w:hAnsi="Cambria" w:eastAsia="宋体" w:cs="Times New Roman"/>
      <w:b/>
      <w:bCs/>
      <w:sz w:val="32"/>
      <w:szCs w:val="32"/>
    </w:rPr>
  </w:style>
  <w:style w:type="character" w:styleId="14">
    <w:name w:val="Strong"/>
    <w:basedOn w:val="13"/>
    <w:qFormat/>
    <w:uiPriority w:val="0"/>
    <w:rPr>
      <w:b/>
    </w:rPr>
  </w:style>
  <w:style w:type="character" w:customStyle="1" w:styleId="15">
    <w:name w:val="文档结构图 Char"/>
    <w:link w:val="6"/>
    <w:semiHidden/>
    <w:uiPriority w:val="0"/>
    <w:rPr>
      <w:rFonts w:ascii="宋体"/>
      <w:kern w:val="2"/>
      <w:sz w:val="18"/>
      <w:szCs w:val="18"/>
    </w:rPr>
  </w:style>
  <w:style w:type="character" w:customStyle="1" w:styleId="16">
    <w:name w:val="批注框文本 字符"/>
    <w:link w:val="7"/>
    <w:qFormat/>
    <w:uiPriority w:val="0"/>
    <w:rPr>
      <w:kern w:val="2"/>
      <w:sz w:val="18"/>
      <w:szCs w:val="18"/>
    </w:rPr>
  </w:style>
  <w:style w:type="character" w:customStyle="1" w:styleId="17">
    <w:name w:val="页脚 字符"/>
    <w:link w:val="8"/>
    <w:qFormat/>
    <w:uiPriority w:val="0"/>
    <w:rPr>
      <w:kern w:val="2"/>
      <w:sz w:val="18"/>
      <w:szCs w:val="18"/>
    </w:rPr>
  </w:style>
  <w:style w:type="character" w:customStyle="1" w:styleId="18">
    <w:name w:val="页眉 字符"/>
    <w:link w:val="9"/>
    <w:qFormat/>
    <w:uiPriority w:val="0"/>
    <w:rPr>
      <w:kern w:val="2"/>
      <w:sz w:val="18"/>
      <w:szCs w:val="18"/>
    </w:rPr>
  </w:style>
  <w:style w:type="paragraph" w:styleId="19">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2"/>
    <customShpInfo spid="_x0000_s2051"/>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15</Pages>
  <Words>6722</Words>
  <Characters>7432</Characters>
  <Lines>17</Lines>
  <Paragraphs>4</Paragraphs>
  <TotalTime>1</TotalTime>
  <ScaleCrop>false</ScaleCrop>
  <LinksUpToDate>false</LinksUpToDate>
  <CharactersWithSpaces>7468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2023-09-14T03:01:00Z</dcterms:created>
  <dc:creator>admin</dc:creator>
  <cp:lastModifiedBy>Administrator</cp:lastModifiedBy>
  <dcterms:modified xsi:type="dcterms:W3CDTF">2025-02-14T09:53:10Z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7E1ED1D402BC4872B07D430A1C251EF1</vt:lpwstr>
  </property>
</Properties>
</file>